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2D7BA1" w14:textId="67EFF1F4" w:rsidR="007341B1" w:rsidRPr="00114CD2" w:rsidRDefault="00E84937" w:rsidP="007341B1">
      <w:pPr>
        <w:spacing w:after="0" w:line="288" w:lineRule="auto"/>
        <w:ind w:left="708" w:right="26" w:firstLine="708"/>
        <w:jc w:val="right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</w:pPr>
      <w:r w:rsidRPr="00114CD2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Príloha č.</w:t>
      </w:r>
      <w:r w:rsidR="00164D86" w:rsidRPr="00114CD2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13</w:t>
      </w:r>
      <w:r w:rsidR="00232EE2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B</w:t>
      </w:r>
    </w:p>
    <w:p w14:paraId="5CB07079" w14:textId="63ECC07A" w:rsidR="00E84937" w:rsidRPr="00114CD2" w:rsidRDefault="00E84937" w:rsidP="007341B1">
      <w:pPr>
        <w:spacing w:after="0" w:line="288" w:lineRule="auto"/>
        <w:ind w:right="26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114C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Spôsob vyhodnotenia kritérií</w:t>
      </w:r>
    </w:p>
    <w:p w14:paraId="77D7B456" w14:textId="77777777" w:rsidR="00E84937" w:rsidRPr="00114CD2" w:rsidRDefault="00E84937" w:rsidP="007341B1">
      <w:pPr>
        <w:tabs>
          <w:tab w:val="left" w:pos="11907"/>
        </w:tabs>
        <w:spacing w:after="0" w:line="288" w:lineRule="auto"/>
        <w:ind w:right="26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114C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pre hodnotenie žiadostí o NFP v rámci</w:t>
      </w:r>
    </w:p>
    <w:p w14:paraId="292E340A" w14:textId="1B9798B3" w:rsidR="00E84937" w:rsidRPr="00114CD2" w:rsidRDefault="007341B1" w:rsidP="007341B1">
      <w:pPr>
        <w:tabs>
          <w:tab w:val="left" w:pos="2895"/>
          <w:tab w:val="center" w:pos="7442"/>
          <w:tab w:val="left" w:pos="11907"/>
        </w:tabs>
        <w:spacing w:after="0" w:line="288" w:lineRule="auto"/>
        <w:ind w:right="26"/>
        <w:outlineLvl w:val="0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114C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ab/>
      </w:r>
      <w:r w:rsidRPr="00114C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ab/>
      </w:r>
      <w:r w:rsidR="00E84937" w:rsidRPr="00114C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Integrovaného regionálneho operačného programu</w:t>
      </w:r>
    </w:p>
    <w:p w14:paraId="6C8F3394" w14:textId="4BD7CD4F" w:rsidR="00E84937" w:rsidRPr="00114CD2" w:rsidRDefault="00E84937" w:rsidP="007341B1">
      <w:pPr>
        <w:tabs>
          <w:tab w:val="left" w:pos="11907"/>
        </w:tabs>
        <w:spacing w:after="0" w:line="288" w:lineRule="auto"/>
        <w:ind w:right="26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114C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prioritná os </w:t>
      </w:r>
      <w:r w:rsidR="00DD261D" w:rsidRPr="00114C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5</w:t>
      </w:r>
    </w:p>
    <w:p w14:paraId="6F7E4A47" w14:textId="44894738" w:rsidR="00DD261D" w:rsidRPr="00145FA6" w:rsidRDefault="00000EF1" w:rsidP="00000EF1">
      <w:pPr>
        <w:spacing w:after="0" w:line="288" w:lineRule="auto"/>
        <w:ind w:right="1139"/>
        <w:outlineLvl w:val="0"/>
        <w:rPr>
          <w:rFonts w:ascii="Arial" w:hAnsi="Arial" w:cs="Arial"/>
          <w:b/>
          <w:color w:val="000000" w:themeColor="text1"/>
        </w:rPr>
      </w:pPr>
      <w:r w:rsidRPr="00114CD2">
        <w:rPr>
          <w:rFonts w:ascii="Arial" w:hAnsi="Arial" w:cs="Arial"/>
          <w:b/>
          <w:color w:val="000000" w:themeColor="text1"/>
        </w:rPr>
        <w:t xml:space="preserve">Špecifický cieľ 5.1.1 – </w:t>
      </w:r>
      <w:r w:rsidRPr="00533EDE">
        <w:rPr>
          <w:rFonts w:ascii="Arial" w:hAnsi="Arial" w:cs="Arial"/>
          <w:b/>
          <w:bCs/>
        </w:rPr>
        <w:t>Zvýšenie zamestnanosti na miestnej úrovni podporou podnikania a</w:t>
      </w:r>
      <w:r>
        <w:rPr>
          <w:rFonts w:ascii="Arial" w:hAnsi="Arial" w:cs="Arial"/>
          <w:b/>
          <w:bCs/>
        </w:rPr>
        <w:t> </w:t>
      </w:r>
      <w:r w:rsidRPr="00533EDE">
        <w:rPr>
          <w:rFonts w:ascii="Arial" w:hAnsi="Arial" w:cs="Arial"/>
          <w:b/>
          <w:bCs/>
        </w:rPr>
        <w:t>inovácií</w:t>
      </w:r>
      <w:r>
        <w:rPr>
          <w:rFonts w:ascii="Arial" w:hAnsi="Arial" w:cs="Arial"/>
          <w:b/>
          <w:bCs/>
        </w:rPr>
        <w:t xml:space="preserve"> / </w:t>
      </w:r>
      <w:r w:rsidR="0081542F" w:rsidRPr="00114CD2">
        <w:rPr>
          <w:rFonts w:ascii="Arial" w:hAnsi="Arial" w:cs="Arial"/>
          <w:b/>
          <w:color w:val="000000" w:themeColor="text1"/>
        </w:rPr>
        <w:t xml:space="preserve">Špecifický cieľ </w:t>
      </w:r>
      <w:r w:rsidR="000C2A88" w:rsidRPr="00114CD2">
        <w:rPr>
          <w:rFonts w:ascii="Arial" w:hAnsi="Arial" w:cs="Arial"/>
          <w:b/>
          <w:color w:val="000000" w:themeColor="text1"/>
        </w:rPr>
        <w:t>5</w:t>
      </w:r>
      <w:r w:rsidR="0081542F" w:rsidRPr="00114CD2">
        <w:rPr>
          <w:rFonts w:ascii="Arial" w:hAnsi="Arial" w:cs="Arial"/>
          <w:b/>
          <w:color w:val="000000" w:themeColor="text1"/>
        </w:rPr>
        <w:t>.1.</w:t>
      </w:r>
      <w:r w:rsidR="00145FA6">
        <w:rPr>
          <w:rFonts w:ascii="Arial" w:hAnsi="Arial" w:cs="Arial"/>
          <w:b/>
          <w:color w:val="000000" w:themeColor="text1"/>
        </w:rPr>
        <w:t>2</w:t>
      </w:r>
      <w:r w:rsidR="0081542F" w:rsidRPr="00114CD2">
        <w:rPr>
          <w:rFonts w:ascii="Arial" w:hAnsi="Arial" w:cs="Arial"/>
          <w:b/>
          <w:color w:val="000000" w:themeColor="text1"/>
        </w:rPr>
        <w:t xml:space="preserve"> – </w:t>
      </w:r>
      <w:r w:rsidR="00145FA6" w:rsidRPr="00145FA6">
        <w:rPr>
          <w:rFonts w:ascii="Arial" w:hAnsi="Arial" w:cs="Arial"/>
          <w:b/>
          <w:bCs/>
        </w:rPr>
        <w:t>Zlepšenie udržateľných vzťahov medzi vidieckymi rozvojovými centrami a ich zázemím vo verejných službách a vo verejných infraštruktúrach (výber projektov pre účely implementácie stratégií MAS)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599"/>
        <w:gridCol w:w="14527"/>
      </w:tblGrid>
      <w:tr w:rsidR="00E63A14" w:rsidRPr="00114CD2" w14:paraId="08B5F1B1" w14:textId="77777777" w:rsidTr="00DD261D">
        <w:trPr>
          <w:trHeight w:val="397"/>
          <w:tblHeader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30F0E66" w14:textId="60AA07E1" w:rsidR="00E63A14" w:rsidRPr="00114CD2" w:rsidRDefault="00E63A14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1.</w:t>
            </w:r>
          </w:p>
        </w:tc>
        <w:tc>
          <w:tcPr>
            <w:tcW w:w="1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F4EAFA9" w14:textId="79F335B0" w:rsidR="00E63A14" w:rsidRPr="00114CD2" w:rsidRDefault="00E63A14" w:rsidP="00DD261D">
            <w:pPr>
              <w:widowControl w:val="0"/>
              <w:spacing w:line="288" w:lineRule="auto"/>
              <w:ind w:left="143" w:right="136" w:hanging="3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 xml:space="preserve">Príspevok navrhovaného projektu k cieľom a výsledkom IROP a PO </w:t>
            </w:r>
            <w:r w:rsidR="00DD261D"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>5</w:t>
            </w:r>
          </w:p>
        </w:tc>
      </w:tr>
    </w:tbl>
    <w:p w14:paraId="674ED124" w14:textId="107B2C33" w:rsidR="00BE2F8F" w:rsidRPr="00114CD2" w:rsidRDefault="00BE2F8F" w:rsidP="00FF2558">
      <w:pPr>
        <w:spacing w:after="0"/>
      </w:pPr>
    </w:p>
    <w:tbl>
      <w:tblPr>
        <w:tblStyle w:val="TableGrid4"/>
        <w:tblW w:w="15134" w:type="dxa"/>
        <w:tblLook w:val="04A0" w:firstRow="1" w:lastRow="0" w:firstColumn="1" w:lastColumn="0" w:noHBand="0" w:noVBand="1"/>
      </w:tblPr>
      <w:tblGrid>
        <w:gridCol w:w="603"/>
        <w:gridCol w:w="2057"/>
        <w:gridCol w:w="6662"/>
        <w:gridCol w:w="1399"/>
        <w:gridCol w:w="1557"/>
        <w:gridCol w:w="2856"/>
      </w:tblGrid>
      <w:tr w:rsidR="00B56472" w:rsidRPr="00114CD2" w14:paraId="31388389" w14:textId="77777777" w:rsidTr="00973C38">
        <w:trPr>
          <w:trHeight w:val="530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339A601" w14:textId="77777777" w:rsidR="002B4BB6" w:rsidRPr="00114CD2" w:rsidRDefault="002B4BB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A22EA9" w14:textId="77777777" w:rsidR="002B4BB6" w:rsidRPr="00114CD2" w:rsidRDefault="002B4BB6" w:rsidP="008D09BD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9E4C902" w14:textId="77777777" w:rsidR="002B4BB6" w:rsidRPr="00114CD2" w:rsidRDefault="002B4BB6" w:rsidP="008D09BD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0033BC" w14:textId="77777777" w:rsidR="002B4BB6" w:rsidRPr="00114CD2" w:rsidRDefault="002B4BB6" w:rsidP="008D09BD">
            <w:pPr>
              <w:widowControl w:val="0"/>
              <w:spacing w:line="288" w:lineRule="auto"/>
              <w:ind w:left="143" w:hanging="14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7CD7D40" w14:textId="3F7E7B61" w:rsidR="002B4BB6" w:rsidRPr="00114CD2" w:rsidRDefault="002B4BB6" w:rsidP="008D09BD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</w:t>
            </w:r>
            <w:r w:rsidR="00A0584B"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odno</w:t>
            </w: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tenie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14AE4CF" w14:textId="77777777" w:rsidR="002B4BB6" w:rsidRPr="00114CD2" w:rsidRDefault="002B4BB6" w:rsidP="008D09BD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0C2A88" w:rsidRPr="00114CD2" w14:paraId="1A05C5ED" w14:textId="77777777" w:rsidTr="00973C38">
        <w:trPr>
          <w:trHeight w:val="1227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C0E13" w14:textId="77777777" w:rsidR="000C2A88" w:rsidRPr="00114CD2" w:rsidRDefault="000C2A88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1.1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4A6B9" w14:textId="4AC130B0" w:rsidR="000C2A88" w:rsidRPr="00114CD2" w:rsidRDefault="000C2A88" w:rsidP="001745B4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Súlad projektu s </w:t>
            </w:r>
            <w:r w:rsidR="001745B4"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programovou</w:t>
            </w: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stratégiou IROP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D96F8" w14:textId="77777777" w:rsidR="00533EDE" w:rsidRPr="00533EDE" w:rsidRDefault="00533EDE" w:rsidP="00533E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446"/>
            </w:tblGrid>
            <w:tr w:rsidR="00533EDE" w:rsidRPr="00533EDE" w14:paraId="44F04C84" w14:textId="77777777">
              <w:trPr>
                <w:trHeight w:val="764"/>
              </w:trPr>
              <w:tc>
                <w:tcPr>
                  <w:tcW w:w="0" w:type="auto"/>
                </w:tcPr>
                <w:p w14:paraId="6BCF41A6" w14:textId="77777777" w:rsidR="00000EF1" w:rsidRPr="002127C2" w:rsidRDefault="00000EF1" w:rsidP="00000EF1">
                  <w:pPr>
                    <w:spacing w:after="0"/>
                    <w:jc w:val="both"/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</w:pPr>
                  <w:r w:rsidRPr="002127C2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 xml:space="preserve">Posudzuje sa súlad projektu s programovou stratégiou IROP, prioritnou osou č. 5 – Miestny rozvoj vedený komunitou, špecifickým cieľom 5.1.1 - Zvýšenie zamestnanosti na miestnej úrovni podporou podnikania a inovácií, </w:t>
                  </w:r>
                  <w:r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 xml:space="preserve">špecifickým cieľom 5.1.2 – Zlepšenie udržateľných vzťahov medzi vidieckymi rozvojovými centrami a ich zázemím vo verejných službách a vo verejných infraštruktúrach, </w:t>
                  </w:r>
                  <w:r w:rsidRPr="002127C2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>t.j. súlad s:</w:t>
                  </w:r>
                </w:p>
                <w:p w14:paraId="19D8D6A5" w14:textId="77777777" w:rsidR="00000EF1" w:rsidRPr="00000EF1" w:rsidRDefault="00000EF1" w:rsidP="00000EF1">
                  <w:pPr>
                    <w:numPr>
                      <w:ilvl w:val="0"/>
                      <w:numId w:val="1"/>
                    </w:numPr>
                    <w:spacing w:line="256" w:lineRule="auto"/>
                    <w:ind w:left="415"/>
                    <w:contextualSpacing/>
                    <w:rPr>
                      <w:rFonts w:ascii="Verdana" w:hAnsi="Verdana" w:cs="Verdana"/>
                      <w:color w:val="000000"/>
                      <w:sz w:val="19"/>
                      <w:szCs w:val="19"/>
                    </w:rPr>
                  </w:pPr>
                  <w:r w:rsidRPr="002127C2">
                    <w:rPr>
                      <w:rFonts w:ascii="Arial" w:eastAsia="Times New Roman" w:hAnsi="Arial" w:cs="Arial"/>
                      <w:color w:val="000000" w:themeColor="text1"/>
                      <w:sz w:val="19"/>
                      <w:szCs w:val="19"/>
                      <w:lang w:bidi="en-US"/>
                    </w:rPr>
                    <w:t>očakávanými výsledkami;</w:t>
                  </w:r>
                </w:p>
                <w:p w14:paraId="6B08A008" w14:textId="2EAF347C" w:rsidR="00533EDE" w:rsidRPr="00533EDE" w:rsidRDefault="00000EF1" w:rsidP="00000EF1">
                  <w:pPr>
                    <w:numPr>
                      <w:ilvl w:val="0"/>
                      <w:numId w:val="1"/>
                    </w:numPr>
                    <w:spacing w:line="256" w:lineRule="auto"/>
                    <w:ind w:left="415"/>
                    <w:contextualSpacing/>
                    <w:rPr>
                      <w:rFonts w:ascii="Verdana" w:hAnsi="Verdana" w:cs="Verdana"/>
                      <w:color w:val="000000"/>
                      <w:sz w:val="19"/>
                      <w:szCs w:val="19"/>
                    </w:rPr>
                  </w:pPr>
                  <w:r w:rsidRPr="002127C2">
                    <w:rPr>
                      <w:rFonts w:ascii="Arial" w:eastAsia="Times New Roman" w:hAnsi="Arial" w:cs="Arial"/>
                      <w:color w:val="000000" w:themeColor="text1"/>
                      <w:sz w:val="19"/>
                      <w:szCs w:val="19"/>
                      <w:lang w:bidi="en-US"/>
                    </w:rPr>
                    <w:t>definovanými oprávnenými aktivitami.</w:t>
                  </w:r>
                </w:p>
              </w:tc>
            </w:tr>
          </w:tbl>
          <w:p w14:paraId="4C9D5B54" w14:textId="5FEF2FE7" w:rsidR="000C2A88" w:rsidRPr="00114CD2" w:rsidRDefault="000C2A88" w:rsidP="000C2A88">
            <w:pPr>
              <w:spacing w:line="288" w:lineRule="auto"/>
              <w:jc w:val="both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5923C" w14:textId="16B5B3A1" w:rsidR="000C2A88" w:rsidRPr="00114CD2" w:rsidRDefault="000C2A88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8D605" w14:textId="77777777" w:rsidR="000C2A88" w:rsidRPr="00114CD2" w:rsidRDefault="000C2A88" w:rsidP="001C495C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  <w:p w14:paraId="7C20F6C4" w14:textId="50782E3C" w:rsidR="000C2A88" w:rsidRPr="00114CD2" w:rsidRDefault="000C2A88" w:rsidP="001C495C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40"/>
            </w:tblGrid>
            <w:tr w:rsidR="00533EDE" w:rsidRPr="00533EDE" w14:paraId="48EE2941" w14:textId="77777777">
              <w:trPr>
                <w:trHeight w:val="198"/>
              </w:trPr>
              <w:tc>
                <w:tcPr>
                  <w:tcW w:w="0" w:type="auto"/>
                </w:tcPr>
                <w:p w14:paraId="70D2254F" w14:textId="73B18FA2" w:rsidR="00533EDE" w:rsidRPr="00533EDE" w:rsidRDefault="00533EDE" w:rsidP="00533ED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</w:pPr>
                  <w:r w:rsidRPr="00533EDE"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t xml:space="preserve">Zameranie projektu je v súlade s programovou stratégiou IROP. </w:t>
                  </w:r>
                </w:p>
              </w:tc>
            </w:tr>
          </w:tbl>
          <w:p w14:paraId="17A7C38D" w14:textId="62FDF19F" w:rsidR="000C2A88" w:rsidRPr="00114CD2" w:rsidRDefault="000C2A88" w:rsidP="001C495C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0C2A88" w:rsidRPr="00114CD2" w14:paraId="6051EB2D" w14:textId="77777777" w:rsidTr="00973C38">
        <w:trPr>
          <w:trHeight w:val="733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6D66F" w14:textId="77777777" w:rsidR="000C2A88" w:rsidRPr="00114CD2" w:rsidRDefault="000C2A88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D4926" w14:textId="77777777" w:rsidR="000C2A88" w:rsidRPr="00114CD2" w:rsidRDefault="000C2A88" w:rsidP="001C495C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1511" w14:textId="77777777" w:rsidR="000C2A88" w:rsidRPr="00114CD2" w:rsidRDefault="000C2A88" w:rsidP="001C495C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0F3FC" w14:textId="77777777" w:rsidR="000C2A88" w:rsidRPr="00114CD2" w:rsidRDefault="000C2A88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CD6F9" w14:textId="2743CCDE" w:rsidR="000C2A88" w:rsidRPr="00114CD2" w:rsidRDefault="000C2A88" w:rsidP="001C495C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40"/>
            </w:tblGrid>
            <w:tr w:rsidR="00533EDE" w:rsidRPr="00533EDE" w14:paraId="1201786C" w14:textId="77777777">
              <w:trPr>
                <w:trHeight w:val="198"/>
              </w:trPr>
              <w:tc>
                <w:tcPr>
                  <w:tcW w:w="0" w:type="auto"/>
                </w:tcPr>
                <w:p w14:paraId="6AD8960E" w14:textId="5D7578E9" w:rsidR="00533EDE" w:rsidRPr="00533EDE" w:rsidRDefault="00533EDE" w:rsidP="00533ED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</w:pPr>
                  <w:r w:rsidRPr="00533EDE"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t xml:space="preserve">Zameranie projektu nie je v súlade s programovou stratégiou IROP. </w:t>
                  </w:r>
                </w:p>
              </w:tc>
            </w:tr>
          </w:tbl>
          <w:p w14:paraId="703FF2C9" w14:textId="2334A785" w:rsidR="000C2A88" w:rsidRPr="00114CD2" w:rsidRDefault="000C2A88" w:rsidP="001C495C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</w:tbl>
    <w:p w14:paraId="30AC7A58" w14:textId="5E8B27B2" w:rsidR="00B67B5F" w:rsidRPr="00114CD2" w:rsidRDefault="00B67B5F" w:rsidP="00F120F3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467AEF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informácie uvedené v častiach ŽoNFP: 5. Identifikácia projektu, 7. Popis projektu, 10.1 Aktivity projektu a očakávané merateľné ukazovatele, príloha </w:t>
      </w:r>
      <w:r w:rsidR="00E669FB" w:rsidRPr="00467AEF">
        <w:rPr>
          <w:rFonts w:ascii="Arial" w:hAnsi="Arial" w:cs="Arial"/>
          <w:color w:val="000000" w:themeColor="text1"/>
          <w:sz w:val="19"/>
          <w:szCs w:val="19"/>
        </w:rPr>
        <w:t>Projektová dokumentácia</w:t>
      </w:r>
      <w:r w:rsidRPr="00467AEF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48B01448" w14:textId="77777777" w:rsidR="00000EF1" w:rsidRPr="00114CD2" w:rsidRDefault="00000EF1" w:rsidP="00000EF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>Hodnotiteľ posudzuje plnenie nasledovných oblastí:</w:t>
      </w:r>
    </w:p>
    <w:p w14:paraId="2606FB7B" w14:textId="69DAA0A8" w:rsidR="00000EF1" w:rsidRPr="00114CD2" w:rsidRDefault="00000EF1" w:rsidP="00000EF1">
      <w:pPr>
        <w:numPr>
          <w:ilvl w:val="0"/>
          <w:numId w:val="3"/>
        </w:numPr>
        <w:spacing w:before="120" w:after="120" w:line="288" w:lineRule="auto"/>
        <w:jc w:val="both"/>
        <w:rPr>
          <w:rFonts w:ascii="Arial" w:hAnsi="Arial" w:cs="Arial"/>
          <w:b/>
          <w:bCs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b/>
          <w:bCs/>
          <w:color w:val="000000" w:themeColor="text1"/>
          <w:sz w:val="19"/>
          <w:szCs w:val="19"/>
        </w:rPr>
        <w:t>súlad projektu so špecifickým cieľom 5.1.1</w:t>
      </w:r>
      <w:r w:rsidR="00DC353F">
        <w:rPr>
          <w:rFonts w:ascii="Arial" w:hAnsi="Arial" w:cs="Arial"/>
          <w:b/>
          <w:bCs/>
          <w:color w:val="000000" w:themeColor="text1"/>
          <w:sz w:val="19"/>
          <w:szCs w:val="19"/>
        </w:rPr>
        <w:t xml:space="preserve"> a 5.1.2</w:t>
      </w:r>
    </w:p>
    <w:p w14:paraId="23A2A6EE" w14:textId="3AA3D6ED" w:rsidR="00DA5FFC" w:rsidRDefault="00000EF1" w:rsidP="00DA5FFC">
      <w:pPr>
        <w:tabs>
          <w:tab w:val="left" w:pos="1425"/>
        </w:tabs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>Hodnotí sa (áno/nie), či žiadosť o NFP prispieva k cieľom PO 5 Miestny rozvoj vedený komunitou a je v súlade so špecifickým cieľom 5</w:t>
      </w:r>
      <w:r w:rsidRPr="00114CD2">
        <w:rPr>
          <w:rFonts w:ascii="Arial" w:hAnsi="Arial" w:cs="Arial"/>
          <w:bCs/>
          <w:color w:val="000000" w:themeColor="text1"/>
          <w:sz w:val="19"/>
          <w:szCs w:val="19"/>
        </w:rPr>
        <w:t>.1.1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, ktorým je podporiť </w:t>
      </w:r>
      <w:r w:rsidR="009E6D54">
        <w:rPr>
          <w:rFonts w:ascii="Arial" w:hAnsi="Arial" w:cs="Arial"/>
          <w:color w:val="000000" w:themeColor="text1"/>
          <w:sz w:val="19"/>
          <w:szCs w:val="19"/>
        </w:rPr>
        <w:t>zakladani</w:t>
      </w:r>
      <w:r w:rsidR="00EC13EB">
        <w:rPr>
          <w:rFonts w:ascii="Arial" w:hAnsi="Arial" w:cs="Arial"/>
          <w:color w:val="000000" w:themeColor="text1"/>
          <w:sz w:val="19"/>
          <w:szCs w:val="19"/>
        </w:rPr>
        <w:t>e</w:t>
      </w:r>
      <w:r w:rsidR="009E6D54">
        <w:rPr>
          <w:rFonts w:ascii="Arial" w:hAnsi="Arial" w:cs="Arial"/>
          <w:color w:val="000000" w:themeColor="text1"/>
          <w:sz w:val="19"/>
          <w:szCs w:val="19"/>
        </w:rPr>
        <w:t xml:space="preserve"> nových a existujúcich mikro a malých podnikov, samostatne zaárobkovo činných osôb, družstiev </w:t>
      </w:r>
      <w:r w:rsidR="00DA5FFC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DA5FFC" w:rsidRPr="00114CD2">
        <w:rPr>
          <w:rFonts w:ascii="Arial" w:hAnsi="Arial" w:cs="Arial"/>
          <w:color w:val="000000" w:themeColor="text1"/>
          <w:sz w:val="19"/>
          <w:szCs w:val="19"/>
        </w:rPr>
        <w:t>a</w:t>
      </w:r>
      <w:r w:rsidR="00DA5FFC">
        <w:rPr>
          <w:rFonts w:ascii="Arial" w:hAnsi="Arial" w:cs="Arial"/>
          <w:color w:val="000000" w:themeColor="text1"/>
          <w:sz w:val="19"/>
          <w:szCs w:val="19"/>
        </w:rPr>
        <w:t xml:space="preserve"> či </w:t>
      </w:r>
      <w:r w:rsidR="00DA5FFC" w:rsidRPr="00114CD2">
        <w:rPr>
          <w:rFonts w:ascii="Arial" w:hAnsi="Arial" w:cs="Arial"/>
          <w:color w:val="000000" w:themeColor="text1"/>
          <w:sz w:val="19"/>
          <w:szCs w:val="19"/>
        </w:rPr>
        <w:t xml:space="preserve">je v súlade so špecifickým cieľom </w:t>
      </w:r>
      <w:r w:rsidR="00DA5FFC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DA5FFC" w:rsidRPr="00114CD2">
        <w:rPr>
          <w:rFonts w:ascii="Arial" w:hAnsi="Arial" w:cs="Arial"/>
          <w:color w:val="000000" w:themeColor="text1"/>
          <w:sz w:val="19"/>
          <w:szCs w:val="19"/>
        </w:rPr>
        <w:t>5</w:t>
      </w:r>
      <w:r w:rsidR="00DA5FFC" w:rsidRPr="00114CD2">
        <w:rPr>
          <w:rFonts w:ascii="Arial" w:hAnsi="Arial" w:cs="Arial"/>
          <w:bCs/>
          <w:color w:val="000000" w:themeColor="text1"/>
          <w:sz w:val="19"/>
          <w:szCs w:val="19"/>
        </w:rPr>
        <w:t>.1.</w:t>
      </w:r>
      <w:r w:rsidR="00DA5FFC">
        <w:rPr>
          <w:rFonts w:ascii="Arial" w:hAnsi="Arial" w:cs="Arial"/>
          <w:bCs/>
          <w:color w:val="000000" w:themeColor="text1"/>
          <w:sz w:val="19"/>
          <w:szCs w:val="19"/>
        </w:rPr>
        <w:t>2</w:t>
      </w:r>
      <w:r w:rsidR="00DA5FFC" w:rsidRPr="00114CD2">
        <w:rPr>
          <w:rFonts w:ascii="Arial" w:hAnsi="Arial" w:cs="Arial"/>
          <w:color w:val="000000" w:themeColor="text1"/>
          <w:sz w:val="19"/>
          <w:szCs w:val="19"/>
        </w:rPr>
        <w:t xml:space="preserve">, ktorým je podporiť zabezpečenie </w:t>
      </w:r>
      <w:r w:rsidR="00DA5FFC" w:rsidRPr="004F4A06">
        <w:rPr>
          <w:rFonts w:ascii="Arial" w:hAnsi="Arial" w:cs="Arial"/>
          <w:color w:val="000000" w:themeColor="text1"/>
          <w:sz w:val="19"/>
          <w:szCs w:val="19"/>
        </w:rPr>
        <w:t>vytvárania predpokladov pre riešenie vzťahov medzi mestom a vidiekom v oblasti podpory verejnej infraštruktúry a verejných služieb</w:t>
      </w:r>
      <w:r w:rsidR="00DA5FFC" w:rsidRPr="00114CD2">
        <w:rPr>
          <w:rFonts w:ascii="Arial" w:hAnsi="Arial" w:cs="Arial"/>
          <w:color w:val="000000" w:themeColor="text1"/>
          <w:sz w:val="19"/>
          <w:szCs w:val="19"/>
        </w:rPr>
        <w:t xml:space="preserve">. </w:t>
      </w:r>
    </w:p>
    <w:p w14:paraId="5C4C82A9" w14:textId="77777777" w:rsidR="00000EF1" w:rsidRPr="00114CD2" w:rsidRDefault="00000EF1" w:rsidP="00000EF1">
      <w:pPr>
        <w:pStyle w:val="Odsekzoznamu"/>
        <w:numPr>
          <w:ilvl w:val="0"/>
          <w:numId w:val="24"/>
        </w:numPr>
        <w:spacing w:before="120" w:after="120" w:line="288" w:lineRule="auto"/>
        <w:ind w:left="709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14CD2">
        <w:rPr>
          <w:rFonts w:ascii="Arial" w:hAnsi="Arial" w:cs="Arial"/>
          <w:b/>
          <w:color w:val="000000" w:themeColor="text1"/>
          <w:sz w:val="19"/>
          <w:szCs w:val="19"/>
          <w:lang w:val="sk-SK"/>
        </w:rPr>
        <w:t xml:space="preserve">súlad cieľov </w:t>
      </w:r>
      <w:r w:rsidRPr="00114CD2">
        <w:rPr>
          <w:rFonts w:ascii="Arial" w:hAnsi="Arial" w:cs="Arial"/>
          <w:b/>
          <w:bCs/>
          <w:color w:val="000000" w:themeColor="text1"/>
          <w:sz w:val="19"/>
          <w:szCs w:val="19"/>
          <w:lang w:val="sk-SK"/>
        </w:rPr>
        <w:t>projektu</w:t>
      </w:r>
      <w:r w:rsidRPr="00114CD2">
        <w:rPr>
          <w:rFonts w:ascii="Arial" w:hAnsi="Arial" w:cs="Arial"/>
          <w:b/>
          <w:color w:val="000000" w:themeColor="text1"/>
          <w:sz w:val="19"/>
          <w:szCs w:val="19"/>
          <w:lang w:val="sk-SK"/>
        </w:rPr>
        <w:t xml:space="preserve"> s očakávanými výsledkami IROP </w:t>
      </w:r>
    </w:p>
    <w:p w14:paraId="7E3D705F" w14:textId="77777777" w:rsidR="00000EF1" w:rsidRPr="00114CD2" w:rsidRDefault="00000EF1" w:rsidP="00000EF1">
      <w:pPr>
        <w:tabs>
          <w:tab w:val="left" w:pos="1425"/>
        </w:tabs>
        <w:jc w:val="both"/>
        <w:rPr>
          <w:rFonts w:ascii="Arial" w:hAnsi="Arial" w:cs="Arial"/>
          <w:bCs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Hodnotí sa (áno/nie), či je žiadosť  o NFP svojimi aktivitami konzistentne zameraná na dosiahnutie minimálne jedného z výsledkov ŠC 5.1.1 - Zvýšenie zamestnanosti na miestnej úrovni podporou podnikania a inovácií, </w:t>
      </w:r>
      <w:r w:rsidRPr="00114CD2">
        <w:rPr>
          <w:rFonts w:ascii="Arial" w:hAnsi="Arial" w:cs="Arial"/>
          <w:bCs/>
          <w:color w:val="000000" w:themeColor="text1"/>
          <w:sz w:val="19"/>
          <w:szCs w:val="19"/>
        </w:rPr>
        <w:t xml:space="preserve">ktoré 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sú definované nasledovne: </w:t>
      </w:r>
    </w:p>
    <w:p w14:paraId="08945DA6" w14:textId="77777777" w:rsidR="00000EF1" w:rsidRPr="00114CD2" w:rsidRDefault="00000EF1" w:rsidP="00000EF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14CD2">
        <w:rPr>
          <w:rFonts w:ascii="Arial" w:hAnsi="Arial" w:cs="Arial"/>
          <w:color w:val="000000" w:themeColor="text1"/>
          <w:sz w:val="19"/>
          <w:szCs w:val="19"/>
          <w:lang w:val="sk-SK"/>
        </w:rPr>
        <w:t>zlepšenie využívania ekonomického potenciálu vidieckych oblastí prostredníctvom reštrukturalizácie vidieckej ekonomiky a zavádzania inovácií,</w:t>
      </w:r>
    </w:p>
    <w:p w14:paraId="33255DB3" w14:textId="77777777" w:rsidR="00000EF1" w:rsidRPr="00114CD2" w:rsidRDefault="00000EF1" w:rsidP="00000EF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14CD2">
        <w:rPr>
          <w:rFonts w:ascii="Arial" w:hAnsi="Arial" w:cs="Arial"/>
          <w:color w:val="000000" w:themeColor="text1"/>
          <w:sz w:val="19"/>
          <w:szCs w:val="19"/>
          <w:lang w:val="sk-SK"/>
        </w:rPr>
        <w:lastRenderedPageBreak/>
        <w:t>vznik nových komunitných služieb  a podnikov,</w:t>
      </w:r>
    </w:p>
    <w:p w14:paraId="3B887A23" w14:textId="77777777" w:rsidR="00000EF1" w:rsidRPr="00114CD2" w:rsidRDefault="00000EF1" w:rsidP="00000EF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14CD2">
        <w:rPr>
          <w:rFonts w:ascii="Arial" w:hAnsi="Arial" w:cs="Arial"/>
          <w:color w:val="000000" w:themeColor="text1"/>
          <w:sz w:val="19"/>
          <w:szCs w:val="19"/>
          <w:lang w:val="sk-SK"/>
        </w:rPr>
        <w:t>zlepšenie zamestnateľnosti a prístupu k novým formám podnikania a novým pracovným miestam,</w:t>
      </w:r>
    </w:p>
    <w:p w14:paraId="7DC26FF2" w14:textId="77777777" w:rsidR="00000EF1" w:rsidRPr="00114CD2" w:rsidRDefault="00000EF1" w:rsidP="00000EF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14CD2">
        <w:rPr>
          <w:rFonts w:ascii="Arial" w:hAnsi="Arial" w:cs="Arial"/>
          <w:color w:val="000000" w:themeColor="text1"/>
          <w:sz w:val="19"/>
          <w:szCs w:val="19"/>
          <w:lang w:val="sk-SK"/>
        </w:rPr>
        <w:t>zníženie závislosti vidieckeho obyvateľstva od príjmov z primárnej ekonomickej aktivity, najmä v poľnohospodárstve, smerom k zamestnanosti v nepoľnohospodárskych odvetviach, napr. v sektore služieb,</w:t>
      </w:r>
    </w:p>
    <w:p w14:paraId="274D91F3" w14:textId="77777777" w:rsidR="00000EF1" w:rsidRDefault="00000EF1" w:rsidP="00000EF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14CD2">
        <w:rPr>
          <w:rFonts w:ascii="Arial" w:hAnsi="Arial" w:cs="Arial"/>
          <w:color w:val="000000" w:themeColor="text1"/>
          <w:sz w:val="19"/>
          <w:szCs w:val="19"/>
          <w:lang w:val="sk-SK"/>
        </w:rPr>
        <w:t>zníženie rizika chudoby a sociálneho vylúčenia.</w:t>
      </w:r>
    </w:p>
    <w:p w14:paraId="4161D070" w14:textId="237BA0D4" w:rsidR="00DA5FFC" w:rsidRPr="004F4A06" w:rsidRDefault="00DA5FFC" w:rsidP="00DA5FFC">
      <w:pPr>
        <w:tabs>
          <w:tab w:val="left" w:pos="1425"/>
        </w:tabs>
        <w:jc w:val="both"/>
        <w:rPr>
          <w:rFonts w:ascii="Arial" w:hAnsi="Arial" w:cs="Arial"/>
          <w:color w:val="000000" w:themeColor="text1"/>
          <w:sz w:val="19"/>
          <w:szCs w:val="19"/>
        </w:rPr>
      </w:pPr>
      <w:r>
        <w:rPr>
          <w:rFonts w:ascii="Arial" w:hAnsi="Arial" w:cs="Arial"/>
          <w:color w:val="000000" w:themeColor="text1"/>
          <w:sz w:val="19"/>
          <w:szCs w:val="19"/>
        </w:rPr>
        <w:t xml:space="preserve">a 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na dosiahnutie minimálne jedného z výsledkov ŠC 5.1.</w:t>
      </w:r>
      <w:r>
        <w:rPr>
          <w:rFonts w:ascii="Arial" w:hAnsi="Arial" w:cs="Arial"/>
          <w:color w:val="000000" w:themeColor="text1"/>
          <w:sz w:val="19"/>
          <w:szCs w:val="19"/>
        </w:rPr>
        <w:t>2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 - </w:t>
      </w:r>
      <w:r w:rsidRPr="004F4A06">
        <w:rPr>
          <w:rFonts w:ascii="Arial" w:hAnsi="Arial" w:cs="Arial"/>
          <w:color w:val="000000" w:themeColor="text1"/>
          <w:sz w:val="19"/>
          <w:szCs w:val="19"/>
        </w:rPr>
        <w:t>Zlepšenie udržateľných vzťahov medzi vidieckymi rozvojovými centrami a ich zázemím vo verejných službách a vo verejných infraštruktúrach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, </w:t>
      </w:r>
      <w:r w:rsidRPr="004F4A06">
        <w:rPr>
          <w:rFonts w:ascii="Arial" w:hAnsi="Arial" w:cs="Arial"/>
          <w:color w:val="000000" w:themeColor="text1"/>
          <w:sz w:val="19"/>
          <w:szCs w:val="19"/>
        </w:rPr>
        <w:t xml:space="preserve">ktoré 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sú definované nasledovne: </w:t>
      </w:r>
    </w:p>
    <w:p w14:paraId="60863080" w14:textId="77777777" w:rsidR="00DA5FFC" w:rsidRPr="004F4A06" w:rsidRDefault="00DA5FFC" w:rsidP="00DA5FFC">
      <w:pPr>
        <w:pStyle w:val="Odsekzoznamu"/>
        <w:numPr>
          <w:ilvl w:val="0"/>
          <w:numId w:val="5"/>
        </w:numPr>
        <w:tabs>
          <w:tab w:val="left" w:pos="1425"/>
        </w:tabs>
        <w:ind w:left="1134"/>
        <w:jc w:val="both"/>
        <w:rPr>
          <w:rFonts w:ascii="Arial" w:hAnsi="Arial" w:cs="Arial"/>
          <w:sz w:val="19"/>
          <w:szCs w:val="19"/>
        </w:rPr>
      </w:pPr>
      <w:r w:rsidRPr="004F4A06">
        <w:rPr>
          <w:rFonts w:ascii="Arial" w:hAnsi="Arial" w:cs="Arial"/>
          <w:sz w:val="19"/>
          <w:szCs w:val="19"/>
        </w:rPr>
        <w:t>zvýšenie kvality života vo vidieckych regiónoch;</w:t>
      </w:r>
    </w:p>
    <w:p w14:paraId="16FF9A36" w14:textId="77777777" w:rsidR="00DA5FFC" w:rsidRPr="004F4A06" w:rsidRDefault="00DA5FFC" w:rsidP="00DA5FFC">
      <w:pPr>
        <w:pStyle w:val="Odsekzoznamu"/>
        <w:numPr>
          <w:ilvl w:val="0"/>
          <w:numId w:val="5"/>
        </w:numPr>
        <w:tabs>
          <w:tab w:val="left" w:pos="1425"/>
        </w:tabs>
        <w:ind w:left="1134"/>
        <w:jc w:val="both"/>
        <w:rPr>
          <w:rFonts w:ascii="Arial" w:hAnsi="Arial" w:cs="Arial"/>
          <w:sz w:val="19"/>
          <w:szCs w:val="19"/>
        </w:rPr>
      </w:pPr>
      <w:r w:rsidRPr="004F4A06">
        <w:rPr>
          <w:rFonts w:ascii="Arial" w:hAnsi="Arial" w:cs="Arial"/>
          <w:sz w:val="19"/>
          <w:szCs w:val="19"/>
        </w:rPr>
        <w:t>rozvoj mestsko-vidieckych vzťahov;</w:t>
      </w:r>
    </w:p>
    <w:p w14:paraId="66CBB8D2" w14:textId="77777777" w:rsidR="00DA5FFC" w:rsidRPr="004F4A06" w:rsidRDefault="00DA5FFC" w:rsidP="00DA5FFC">
      <w:pPr>
        <w:pStyle w:val="Odsekzoznamu"/>
        <w:numPr>
          <w:ilvl w:val="0"/>
          <w:numId w:val="5"/>
        </w:numPr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4F4A06">
        <w:rPr>
          <w:rFonts w:ascii="Arial" w:hAnsi="Arial" w:cs="Arial"/>
          <w:sz w:val="19"/>
          <w:szCs w:val="19"/>
        </w:rPr>
        <w:t>rozvoj verejných služieb</w:t>
      </w:r>
      <w:r w:rsidRPr="004F4A06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65E4D4A4" w14:textId="77777777" w:rsidR="00000EF1" w:rsidRPr="00114CD2" w:rsidRDefault="00000EF1" w:rsidP="00000EF1">
      <w:pPr>
        <w:numPr>
          <w:ilvl w:val="0"/>
          <w:numId w:val="4"/>
        </w:numPr>
        <w:spacing w:before="120" w:after="120" w:line="288" w:lineRule="auto"/>
        <w:jc w:val="both"/>
        <w:rPr>
          <w:rFonts w:ascii="Arial" w:hAnsi="Arial" w:cs="Arial"/>
          <w:b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b/>
          <w:bCs/>
          <w:color w:val="000000" w:themeColor="text1"/>
          <w:sz w:val="19"/>
          <w:szCs w:val="19"/>
        </w:rPr>
        <w:t>súlad hlavných aktivít projektu s definovanými oprávnenými aktivitami</w:t>
      </w:r>
      <w:r w:rsidRPr="00114CD2" w:rsidDel="00926CF2">
        <w:rPr>
          <w:rFonts w:ascii="Arial" w:hAnsi="Arial" w:cs="Arial"/>
          <w:b/>
          <w:bCs/>
          <w:color w:val="000000" w:themeColor="text1"/>
          <w:sz w:val="19"/>
          <w:szCs w:val="19"/>
        </w:rPr>
        <w:t xml:space="preserve"> </w:t>
      </w:r>
      <w:r w:rsidRPr="00114CD2">
        <w:rPr>
          <w:rFonts w:ascii="Arial" w:hAnsi="Arial" w:cs="Arial"/>
          <w:b/>
          <w:bCs/>
          <w:color w:val="000000" w:themeColor="text1"/>
          <w:sz w:val="19"/>
          <w:szCs w:val="19"/>
        </w:rPr>
        <w:t>IROP</w:t>
      </w:r>
    </w:p>
    <w:p w14:paraId="16BE8EB8" w14:textId="26D93F39" w:rsidR="00000EF1" w:rsidRPr="00DC353F" w:rsidRDefault="00000EF1" w:rsidP="00DC353F">
      <w:pPr>
        <w:spacing w:before="120" w:after="120" w:line="288" w:lineRule="auto"/>
        <w:jc w:val="both"/>
        <w:rPr>
          <w:rFonts w:ascii="Arial" w:hAnsi="Arial" w:cs="Arial"/>
          <w:b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>Hodnotí sa (áno/nie), či je žiadosť o NFP v súlade s definovanými oprávnenými aktivitami IROP</w:t>
      </w:r>
      <w:r w:rsidR="00DA5FFC">
        <w:rPr>
          <w:rFonts w:ascii="Arial" w:hAnsi="Arial" w:cs="Arial"/>
          <w:color w:val="000000" w:themeColor="text1"/>
          <w:sz w:val="19"/>
          <w:szCs w:val="19"/>
        </w:rPr>
        <w:t xml:space="preserve"> pre špecifický cieľ 5.1.1 a 5.1.2.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 (pri zachovaní podmienok výzvy ohľadom realizácie jednotlivých aktivít) :</w:t>
      </w:r>
    </w:p>
    <w:p w14:paraId="3D7C080E" w14:textId="441A0FED" w:rsidR="00DC353F" w:rsidRPr="00DC353F" w:rsidRDefault="00DA5FFC" w:rsidP="00DC353F">
      <w:pPr>
        <w:pStyle w:val="Odsekzoznamu"/>
        <w:numPr>
          <w:ilvl w:val="0"/>
          <w:numId w:val="35"/>
        </w:numPr>
        <w:tabs>
          <w:tab w:val="clear" w:pos="360"/>
        </w:tabs>
        <w:spacing w:after="60" w:line="240" w:lineRule="auto"/>
        <w:ind w:left="709"/>
        <w:jc w:val="both"/>
        <w:rPr>
          <w:rFonts w:ascii="Arial" w:hAnsi="Arial" w:cs="Arial"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>Z</w:t>
      </w:r>
      <w:r w:rsidR="00DC353F" w:rsidRPr="00DC353F">
        <w:rPr>
          <w:rFonts w:ascii="Arial" w:hAnsi="Arial" w:cs="Arial"/>
          <w:b/>
          <w:bCs/>
          <w:sz w:val="19"/>
          <w:szCs w:val="19"/>
        </w:rPr>
        <w:t xml:space="preserve">akladanie nových a podpora existujúcich mikro a malých podnikov, samostatne zárobkovo činných osôb, družstiev, </w:t>
      </w:r>
    </w:p>
    <w:p w14:paraId="5A4DDE98" w14:textId="77777777" w:rsidR="00DC353F" w:rsidRPr="00DC353F" w:rsidRDefault="00DC353F" w:rsidP="00DC353F">
      <w:pPr>
        <w:pStyle w:val="Odsekzoznamu"/>
        <w:numPr>
          <w:ilvl w:val="1"/>
          <w:numId w:val="35"/>
        </w:numPr>
        <w:tabs>
          <w:tab w:val="clear" w:pos="1070"/>
        </w:tabs>
        <w:spacing w:after="60" w:line="240" w:lineRule="auto"/>
        <w:ind w:left="1134"/>
        <w:jc w:val="both"/>
        <w:rPr>
          <w:rFonts w:ascii="Arial" w:hAnsi="Arial" w:cs="Arial"/>
          <w:bCs/>
          <w:sz w:val="19"/>
          <w:szCs w:val="19"/>
        </w:rPr>
      </w:pPr>
      <w:r w:rsidRPr="00DC353F">
        <w:rPr>
          <w:rFonts w:ascii="Arial" w:hAnsi="Arial" w:cs="Arial"/>
          <w:bCs/>
          <w:sz w:val="19"/>
          <w:szCs w:val="19"/>
        </w:rPr>
        <w:t>obstaranie hmotného majetku pre účely tvorby  pracovných miest,</w:t>
      </w:r>
    </w:p>
    <w:p w14:paraId="7861616E" w14:textId="77777777" w:rsidR="00DC353F" w:rsidRPr="00DC353F" w:rsidRDefault="00DC353F" w:rsidP="00DC353F">
      <w:pPr>
        <w:pStyle w:val="Odsekzoznamu"/>
        <w:numPr>
          <w:ilvl w:val="1"/>
          <w:numId w:val="35"/>
        </w:numPr>
        <w:tabs>
          <w:tab w:val="clear" w:pos="1070"/>
        </w:tabs>
        <w:spacing w:after="60" w:line="240" w:lineRule="auto"/>
        <w:ind w:left="1134"/>
        <w:jc w:val="both"/>
        <w:rPr>
          <w:rFonts w:ascii="Arial" w:hAnsi="Arial" w:cs="Arial"/>
          <w:bCs/>
          <w:sz w:val="19"/>
          <w:szCs w:val="19"/>
        </w:rPr>
      </w:pPr>
      <w:r w:rsidRPr="00DC353F">
        <w:rPr>
          <w:rFonts w:ascii="Arial" w:hAnsi="Arial" w:cs="Arial"/>
          <w:bCs/>
          <w:sz w:val="19"/>
          <w:szCs w:val="19"/>
        </w:rPr>
        <w:t>nutné stavebnotechnické úpravy budov spojené s umiestnením obstaranej technológie a/alebo s poskytovaním nových služieb,</w:t>
      </w:r>
    </w:p>
    <w:p w14:paraId="4AE3AE99" w14:textId="77777777" w:rsidR="00DC353F" w:rsidRPr="00DC353F" w:rsidRDefault="00DC353F" w:rsidP="00DC353F">
      <w:pPr>
        <w:pStyle w:val="Odsekzoznamu"/>
        <w:numPr>
          <w:ilvl w:val="1"/>
          <w:numId w:val="35"/>
        </w:numPr>
        <w:tabs>
          <w:tab w:val="clear" w:pos="1070"/>
        </w:tabs>
        <w:ind w:left="1134"/>
        <w:jc w:val="both"/>
        <w:rPr>
          <w:rFonts w:ascii="Arial" w:hAnsi="Arial" w:cs="Arial"/>
          <w:sz w:val="19"/>
          <w:szCs w:val="19"/>
        </w:rPr>
      </w:pPr>
      <w:r w:rsidRPr="00DC353F">
        <w:rPr>
          <w:rFonts w:ascii="Arial" w:hAnsi="Arial" w:cs="Arial"/>
          <w:sz w:val="19"/>
          <w:szCs w:val="19"/>
        </w:rPr>
        <w:t>podpora marketingových aktivít,</w:t>
      </w:r>
    </w:p>
    <w:p w14:paraId="1BAE0451" w14:textId="77777777" w:rsidR="00DC353F" w:rsidRDefault="00DC353F" w:rsidP="00DA5FFC">
      <w:pPr>
        <w:pStyle w:val="Odsekzoznamu"/>
        <w:numPr>
          <w:ilvl w:val="1"/>
          <w:numId w:val="35"/>
        </w:numPr>
        <w:tabs>
          <w:tab w:val="clear" w:pos="1070"/>
          <w:tab w:val="left" w:pos="1425"/>
        </w:tabs>
        <w:spacing w:after="0" w:line="240" w:lineRule="auto"/>
        <w:ind w:left="1134"/>
        <w:contextualSpacing w:val="0"/>
        <w:jc w:val="both"/>
        <w:rPr>
          <w:rFonts w:ascii="Arial" w:hAnsi="Arial" w:cs="Arial"/>
          <w:sz w:val="19"/>
          <w:szCs w:val="19"/>
        </w:rPr>
      </w:pPr>
      <w:r w:rsidRPr="00DC353F">
        <w:rPr>
          <w:rFonts w:ascii="Arial" w:hAnsi="Arial" w:cs="Arial"/>
          <w:sz w:val="19"/>
          <w:szCs w:val="19"/>
        </w:rPr>
        <w:t>podpora miestnych produkčno-spotrebiteľských reťazcov, sieťovanie na úrovni miestnej ekonomiky a výmena skúseností,</w:t>
      </w:r>
    </w:p>
    <w:p w14:paraId="3B9AE6B8" w14:textId="77777777" w:rsidR="00DA5FFC" w:rsidRPr="00DA5FFC" w:rsidRDefault="00DA5FFC" w:rsidP="00DA5FFC">
      <w:pPr>
        <w:tabs>
          <w:tab w:val="left" w:pos="1425"/>
        </w:tabs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29B7035A" w14:textId="77777777" w:rsidR="00E418C8" w:rsidRPr="00E418C8" w:rsidRDefault="00E418C8" w:rsidP="00DA5FFC">
      <w:pPr>
        <w:pStyle w:val="Odsekzoznamu"/>
        <w:numPr>
          <w:ilvl w:val="0"/>
          <w:numId w:val="21"/>
        </w:numPr>
        <w:tabs>
          <w:tab w:val="clear" w:pos="360"/>
        </w:tabs>
        <w:spacing w:after="60"/>
        <w:ind w:left="709" w:hanging="357"/>
        <w:contextualSpacing w:val="0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E418C8">
        <w:rPr>
          <w:rFonts w:ascii="Arial" w:hAnsi="Arial" w:cs="Arial"/>
          <w:sz w:val="19"/>
          <w:szCs w:val="19"/>
          <w:shd w:val="clear" w:color="auto" w:fill="FFFFFF"/>
        </w:rPr>
        <w:t>rozvoj základnej infraštruktúry v oblastiach:</w:t>
      </w:r>
    </w:p>
    <w:p w14:paraId="6D084D50" w14:textId="11D9C4B0" w:rsidR="00E418C8" w:rsidRPr="00DA5FFC" w:rsidRDefault="00DA5FFC" w:rsidP="00DA5FFC">
      <w:pPr>
        <w:pStyle w:val="Odsekzoznamu"/>
        <w:numPr>
          <w:ilvl w:val="0"/>
          <w:numId w:val="35"/>
        </w:numPr>
        <w:tabs>
          <w:tab w:val="clear" w:pos="360"/>
        </w:tabs>
        <w:spacing w:after="0"/>
        <w:ind w:left="709"/>
        <w:jc w:val="both"/>
        <w:rPr>
          <w:rFonts w:ascii="Arial" w:hAnsi="Arial" w:cs="Arial"/>
          <w:b/>
          <w:sz w:val="19"/>
          <w:szCs w:val="19"/>
          <w:shd w:val="clear" w:color="auto" w:fill="FFFFFF"/>
        </w:rPr>
      </w:pPr>
      <w:r>
        <w:rPr>
          <w:rFonts w:ascii="Arial" w:hAnsi="Arial" w:cs="Arial"/>
          <w:b/>
          <w:sz w:val="19"/>
          <w:szCs w:val="19"/>
          <w:shd w:val="clear" w:color="auto" w:fill="FFFFFF"/>
        </w:rPr>
        <w:t>D</w:t>
      </w:r>
      <w:r w:rsidR="00E418C8" w:rsidRPr="00DA5FFC">
        <w:rPr>
          <w:rFonts w:ascii="Arial" w:hAnsi="Arial" w:cs="Arial"/>
          <w:b/>
          <w:sz w:val="19"/>
          <w:szCs w:val="19"/>
          <w:shd w:val="clear" w:color="auto" w:fill="FFFFFF"/>
        </w:rPr>
        <w:t>opravné prepojenie a dostupnosť sídiel:</w:t>
      </w:r>
    </w:p>
    <w:p w14:paraId="322A369A" w14:textId="77777777" w:rsidR="00D31B54" w:rsidRPr="00D31B54" w:rsidRDefault="00D31B54" w:rsidP="00DA5FFC">
      <w:pPr>
        <w:pStyle w:val="Odsekzoznamu"/>
        <w:numPr>
          <w:ilvl w:val="2"/>
          <w:numId w:val="20"/>
        </w:numPr>
        <w:spacing w:after="0"/>
        <w:ind w:left="1134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D31B54">
        <w:rPr>
          <w:rFonts w:ascii="Arial" w:hAnsi="Arial" w:cs="Arial"/>
          <w:sz w:val="19"/>
          <w:szCs w:val="19"/>
          <w:shd w:val="clear" w:color="auto" w:fill="FFFFFF"/>
        </w:rPr>
        <w:t xml:space="preserve">Investície do cyklistických trás a súvisiacej podpornej infraštruktúry </w:t>
      </w:r>
    </w:p>
    <w:p w14:paraId="2313659C" w14:textId="77777777" w:rsidR="00D31B54" w:rsidRPr="00D31B54" w:rsidRDefault="00D31B54" w:rsidP="00DA5FFC">
      <w:pPr>
        <w:pStyle w:val="Odsekzoznamu"/>
        <w:numPr>
          <w:ilvl w:val="2"/>
          <w:numId w:val="20"/>
        </w:numPr>
        <w:spacing w:after="0"/>
        <w:ind w:left="1134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D31B54">
        <w:rPr>
          <w:rFonts w:ascii="Arial" w:hAnsi="Arial" w:cs="Arial"/>
          <w:sz w:val="19"/>
          <w:szCs w:val="19"/>
          <w:shd w:val="clear" w:color="auto" w:fill="FFFFFF"/>
        </w:rPr>
        <w:t xml:space="preserve">Zvyšovanie bezpečnosti a dostupnosti sídiel </w:t>
      </w:r>
    </w:p>
    <w:p w14:paraId="7153E907" w14:textId="77777777" w:rsidR="00D31B54" w:rsidRDefault="00D31B54" w:rsidP="00DA5FFC">
      <w:pPr>
        <w:pStyle w:val="Odsekzoznamu"/>
        <w:numPr>
          <w:ilvl w:val="2"/>
          <w:numId w:val="20"/>
        </w:numPr>
        <w:spacing w:after="0"/>
        <w:ind w:left="1134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D31B54">
        <w:rPr>
          <w:rFonts w:ascii="Arial" w:hAnsi="Arial" w:cs="Arial"/>
          <w:sz w:val="19"/>
          <w:szCs w:val="19"/>
          <w:shd w:val="clear" w:color="auto" w:fill="FFFFFF"/>
        </w:rPr>
        <w:t xml:space="preserve">Nákup vozidiel spoločnej dopravy osôb </w:t>
      </w:r>
    </w:p>
    <w:p w14:paraId="5C7B1413" w14:textId="77777777" w:rsidR="00DA5FFC" w:rsidRPr="00DA5FFC" w:rsidRDefault="00DA5FFC" w:rsidP="00DA5FFC">
      <w:pPr>
        <w:spacing w:after="0"/>
        <w:jc w:val="both"/>
        <w:rPr>
          <w:rFonts w:ascii="Arial" w:hAnsi="Arial" w:cs="Arial"/>
          <w:sz w:val="19"/>
          <w:szCs w:val="19"/>
          <w:shd w:val="clear" w:color="auto" w:fill="FFFFFF"/>
        </w:rPr>
      </w:pPr>
    </w:p>
    <w:p w14:paraId="0543986A" w14:textId="4C22AFEB" w:rsidR="00E418C8" w:rsidRPr="00DA5FFC" w:rsidRDefault="00DA5FFC" w:rsidP="00DA5FFC">
      <w:pPr>
        <w:pStyle w:val="Odsekzoznamu"/>
        <w:numPr>
          <w:ilvl w:val="0"/>
          <w:numId w:val="35"/>
        </w:numPr>
        <w:tabs>
          <w:tab w:val="clear" w:pos="360"/>
        </w:tabs>
        <w:spacing w:after="0"/>
        <w:ind w:left="709" w:hanging="426"/>
        <w:jc w:val="both"/>
        <w:rPr>
          <w:rFonts w:ascii="Arial" w:hAnsi="Arial" w:cs="Arial"/>
          <w:b/>
          <w:sz w:val="19"/>
          <w:szCs w:val="19"/>
          <w:shd w:val="clear" w:color="auto" w:fill="FFFFFF"/>
        </w:rPr>
      </w:pPr>
      <w:r>
        <w:rPr>
          <w:rFonts w:ascii="Arial" w:hAnsi="Arial" w:cs="Arial"/>
          <w:b/>
          <w:sz w:val="19"/>
          <w:szCs w:val="19"/>
          <w:shd w:val="clear" w:color="auto" w:fill="FFFFFF"/>
        </w:rPr>
        <w:t>S</w:t>
      </w:r>
      <w:r w:rsidR="00E418C8" w:rsidRPr="00DA5FFC">
        <w:rPr>
          <w:rFonts w:ascii="Arial" w:hAnsi="Arial" w:cs="Arial"/>
          <w:b/>
          <w:sz w:val="19"/>
          <w:szCs w:val="19"/>
          <w:shd w:val="clear" w:color="auto" w:fill="FFFFFF"/>
        </w:rPr>
        <w:t>ociálne služby a komunitné</w:t>
      </w:r>
      <w:r w:rsidR="00D31B54" w:rsidRPr="00DA5FFC">
        <w:rPr>
          <w:rFonts w:ascii="Arial" w:hAnsi="Arial" w:cs="Arial"/>
          <w:b/>
          <w:sz w:val="19"/>
          <w:szCs w:val="19"/>
          <w:shd w:val="clear" w:color="auto" w:fill="FFFFFF"/>
        </w:rPr>
        <w:t xml:space="preserve"> </w:t>
      </w:r>
      <w:r w:rsidR="00E418C8" w:rsidRPr="00DA5FFC">
        <w:rPr>
          <w:rFonts w:ascii="Arial" w:hAnsi="Arial" w:cs="Arial"/>
          <w:b/>
          <w:sz w:val="19"/>
          <w:szCs w:val="19"/>
          <w:shd w:val="clear" w:color="auto" w:fill="FFFFFF"/>
        </w:rPr>
        <w:t>služby:</w:t>
      </w:r>
    </w:p>
    <w:p w14:paraId="0D3AD315" w14:textId="77777777" w:rsidR="00E418C8" w:rsidRPr="00E418C8" w:rsidRDefault="00E418C8" w:rsidP="00DA5FFC">
      <w:pPr>
        <w:pStyle w:val="Odsekzoznamu"/>
        <w:numPr>
          <w:ilvl w:val="2"/>
          <w:numId w:val="20"/>
        </w:numPr>
        <w:spacing w:after="0"/>
        <w:ind w:left="1134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E418C8">
        <w:rPr>
          <w:rFonts w:ascii="Arial" w:hAnsi="Arial" w:cs="Arial"/>
          <w:sz w:val="19"/>
          <w:szCs w:val="19"/>
          <w:shd w:val="clear" w:color="auto" w:fill="FFFFFF"/>
        </w:rPr>
        <w:t>zriaďovanie nových alebo rekonštrukcia a modernizácia existujúcich zariadení pre poskytovanie komunitných sociálnych služieb vrátane materiálno-technického vybavenia,</w:t>
      </w:r>
    </w:p>
    <w:p w14:paraId="00396F50" w14:textId="1130A9CF" w:rsidR="00E418C8" w:rsidRPr="00D31B54" w:rsidRDefault="00E418C8" w:rsidP="00DA5FFC">
      <w:pPr>
        <w:pStyle w:val="Odsekzoznamu"/>
        <w:numPr>
          <w:ilvl w:val="2"/>
          <w:numId w:val="20"/>
        </w:numPr>
        <w:spacing w:after="0"/>
        <w:ind w:left="1134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D31B54">
        <w:rPr>
          <w:rFonts w:ascii="Arial" w:hAnsi="Arial" w:cs="Arial"/>
          <w:sz w:val="19"/>
          <w:szCs w:val="19"/>
          <w:shd w:val="clear" w:color="auto" w:fill="FFFFFF"/>
        </w:rPr>
        <w:t>rozvoj terénnych a ambulantných služieb,</w:t>
      </w:r>
    </w:p>
    <w:p w14:paraId="36701286" w14:textId="134B689A" w:rsidR="00E418C8" w:rsidRPr="00DA5FFC" w:rsidRDefault="00DA5FFC" w:rsidP="00DA5FFC">
      <w:pPr>
        <w:pStyle w:val="Odsekzoznamu"/>
        <w:numPr>
          <w:ilvl w:val="0"/>
          <w:numId w:val="35"/>
        </w:numPr>
        <w:tabs>
          <w:tab w:val="clear" w:pos="360"/>
        </w:tabs>
        <w:spacing w:after="0"/>
        <w:ind w:left="709"/>
        <w:jc w:val="both"/>
        <w:rPr>
          <w:rFonts w:ascii="Arial" w:hAnsi="Arial" w:cs="Arial"/>
          <w:b/>
          <w:sz w:val="19"/>
          <w:szCs w:val="19"/>
          <w:shd w:val="clear" w:color="auto" w:fill="FFFFFF"/>
        </w:rPr>
      </w:pPr>
      <w:r>
        <w:rPr>
          <w:rFonts w:ascii="Arial" w:hAnsi="Arial" w:cs="Arial"/>
          <w:b/>
          <w:sz w:val="19"/>
          <w:szCs w:val="19"/>
          <w:shd w:val="clear" w:color="auto" w:fill="FFFFFF"/>
        </w:rPr>
        <w:t>I</w:t>
      </w:r>
      <w:r w:rsidR="00E418C8" w:rsidRPr="00DA5FFC">
        <w:rPr>
          <w:rFonts w:ascii="Arial" w:hAnsi="Arial" w:cs="Arial"/>
          <w:b/>
          <w:sz w:val="19"/>
          <w:szCs w:val="19"/>
          <w:shd w:val="clear" w:color="auto" w:fill="FFFFFF"/>
        </w:rPr>
        <w:t xml:space="preserve">nfraštruktúra vzdelávania: </w:t>
      </w:r>
    </w:p>
    <w:p w14:paraId="04837CF2" w14:textId="77777777" w:rsidR="00E418C8" w:rsidRPr="00E418C8" w:rsidRDefault="00E418C8" w:rsidP="00E418C8">
      <w:pPr>
        <w:pStyle w:val="Odsekzoznamu"/>
        <w:numPr>
          <w:ilvl w:val="2"/>
          <w:numId w:val="20"/>
        </w:numPr>
        <w:tabs>
          <w:tab w:val="num" w:pos="709"/>
        </w:tabs>
        <w:spacing w:after="0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E418C8">
        <w:rPr>
          <w:rFonts w:ascii="Arial" w:hAnsi="Arial" w:cs="Arial"/>
          <w:sz w:val="19"/>
          <w:szCs w:val="19"/>
          <w:shd w:val="clear" w:color="auto" w:fill="FFFFFF"/>
        </w:rPr>
        <w:t>vybudovanie, modernizácia odborných učební, laboratórií, jazykových učební ZŠ, ,</w:t>
      </w:r>
    </w:p>
    <w:p w14:paraId="435CFEBF" w14:textId="77777777" w:rsidR="00E418C8" w:rsidRDefault="00E418C8" w:rsidP="00E418C8">
      <w:pPr>
        <w:pStyle w:val="Odsekzoznamu"/>
        <w:numPr>
          <w:ilvl w:val="2"/>
          <w:numId w:val="20"/>
        </w:numPr>
        <w:tabs>
          <w:tab w:val="num" w:pos="709"/>
        </w:tabs>
        <w:spacing w:after="0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E418C8">
        <w:rPr>
          <w:rFonts w:ascii="Arial" w:hAnsi="Arial" w:cs="Arial"/>
          <w:sz w:val="19"/>
          <w:szCs w:val="19"/>
          <w:shd w:val="clear" w:color="auto" w:fill="FFFFFF"/>
        </w:rPr>
        <w:t xml:space="preserve">skvalitnenie a rozšírenie kapacít predškolských zariadení, </w:t>
      </w:r>
    </w:p>
    <w:p w14:paraId="4F8A8EDE" w14:textId="77777777" w:rsidR="00DA5FFC" w:rsidRPr="00DA5FFC" w:rsidRDefault="00DA5FFC" w:rsidP="00DA5FFC">
      <w:pPr>
        <w:spacing w:after="0"/>
        <w:ind w:left="360"/>
        <w:jc w:val="both"/>
        <w:rPr>
          <w:rFonts w:ascii="Arial" w:hAnsi="Arial" w:cs="Arial"/>
          <w:sz w:val="19"/>
          <w:szCs w:val="19"/>
          <w:shd w:val="clear" w:color="auto" w:fill="FFFFFF"/>
        </w:rPr>
      </w:pPr>
    </w:p>
    <w:p w14:paraId="32A670BE" w14:textId="4EF887C7" w:rsidR="00D31B54" w:rsidRPr="00DA5FFC" w:rsidRDefault="00DA5FFC" w:rsidP="00DA5FFC">
      <w:pPr>
        <w:pStyle w:val="Odsekzoznamu"/>
        <w:numPr>
          <w:ilvl w:val="0"/>
          <w:numId w:val="35"/>
        </w:numPr>
        <w:tabs>
          <w:tab w:val="clear" w:pos="360"/>
        </w:tabs>
        <w:spacing w:after="0"/>
        <w:ind w:left="709"/>
        <w:jc w:val="both"/>
        <w:rPr>
          <w:rFonts w:ascii="Arial" w:hAnsi="Arial" w:cs="Arial"/>
          <w:b/>
          <w:sz w:val="19"/>
          <w:szCs w:val="19"/>
          <w:shd w:val="clear" w:color="auto" w:fill="FFFFFF"/>
        </w:rPr>
      </w:pPr>
      <w:r w:rsidRPr="00DA5FFC">
        <w:rPr>
          <w:rFonts w:ascii="Arial" w:hAnsi="Arial" w:cs="Arial"/>
          <w:b/>
          <w:sz w:val="19"/>
          <w:szCs w:val="19"/>
        </w:rPr>
        <w:t>V</w:t>
      </w:r>
      <w:r w:rsidR="00D31B54" w:rsidRPr="00DA5FFC">
        <w:rPr>
          <w:rFonts w:ascii="Arial" w:hAnsi="Arial" w:cs="Arial"/>
          <w:b/>
          <w:sz w:val="19"/>
          <w:szCs w:val="19"/>
        </w:rPr>
        <w:t>ýstavba a obnova mestských trhových priestorov za účelom podpory lokálnych producentov</w:t>
      </w:r>
    </w:p>
    <w:p w14:paraId="0094FFFC" w14:textId="4FB503EB" w:rsidR="00E418C8" w:rsidRPr="00DA5FFC" w:rsidRDefault="00DA5FFC" w:rsidP="00DA5FFC">
      <w:pPr>
        <w:pStyle w:val="Odsekzoznamu"/>
        <w:numPr>
          <w:ilvl w:val="0"/>
          <w:numId w:val="35"/>
        </w:numPr>
        <w:tabs>
          <w:tab w:val="clear" w:pos="360"/>
        </w:tabs>
        <w:spacing w:after="0"/>
        <w:ind w:left="709"/>
        <w:jc w:val="both"/>
        <w:rPr>
          <w:rFonts w:ascii="Arial" w:hAnsi="Arial" w:cs="Arial"/>
          <w:b/>
          <w:sz w:val="19"/>
          <w:szCs w:val="19"/>
          <w:shd w:val="clear" w:color="auto" w:fill="FFFFFF"/>
        </w:rPr>
      </w:pPr>
      <w:r>
        <w:rPr>
          <w:rFonts w:ascii="Arial" w:hAnsi="Arial" w:cs="Arial"/>
          <w:b/>
          <w:sz w:val="19"/>
          <w:szCs w:val="19"/>
          <w:shd w:val="clear" w:color="auto" w:fill="FFFFFF"/>
        </w:rPr>
        <w:t>V</w:t>
      </w:r>
      <w:r w:rsidR="00D31B54" w:rsidRPr="00DA5FFC">
        <w:rPr>
          <w:rFonts w:ascii="Arial" w:hAnsi="Arial" w:cs="Arial"/>
          <w:b/>
          <w:sz w:val="19"/>
          <w:szCs w:val="19"/>
          <w:shd w:val="clear" w:color="auto" w:fill="FFFFFF"/>
        </w:rPr>
        <w:t>odovod a kanalizácia</w:t>
      </w:r>
      <w:r w:rsidR="00E418C8" w:rsidRPr="00DA5FFC">
        <w:rPr>
          <w:rFonts w:ascii="Arial" w:hAnsi="Arial" w:cs="Arial"/>
          <w:b/>
          <w:vanish/>
          <w:sz w:val="19"/>
          <w:szCs w:val="19"/>
          <w:shd w:val="clear" w:color="auto" w:fill="FFFFFF"/>
        </w:rPr>
        <w:t xml:space="preserve">, </w:t>
      </w:r>
      <w:r w:rsidR="00E418C8" w:rsidRPr="00DA5FFC">
        <w:rPr>
          <w:rFonts w:ascii="Arial" w:hAnsi="Arial" w:cs="Arial"/>
          <w:b/>
          <w:sz w:val="19"/>
          <w:szCs w:val="19"/>
          <w:shd w:val="clear" w:color="auto" w:fill="FFFFFF"/>
        </w:rPr>
        <w:t>,</w:t>
      </w:r>
    </w:p>
    <w:p w14:paraId="2CD63498" w14:textId="6B36BF71" w:rsidR="00B67B5F" w:rsidRPr="00114CD2" w:rsidRDefault="00B67B5F" w:rsidP="00F120F3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lastRenderedPageBreak/>
        <w:t xml:space="preserve">Hodnotiteľ svoju odpoveď zdôvodní v hodnotiacom hárku odborného hodnotenia v časti </w:t>
      </w:r>
      <w:r w:rsidRPr="00114CD2">
        <w:rPr>
          <w:rFonts w:ascii="Arial" w:eastAsiaTheme="majorEastAsia" w:hAnsi="Arial" w:cs="Arial"/>
          <w:color w:val="000000" w:themeColor="text1"/>
          <w:sz w:val="19"/>
          <w:szCs w:val="19"/>
          <w:lang w:bidi="en-US"/>
        </w:rPr>
        <w:t>Komentár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 a súčasne uvedie odkaz na dokument alebo relevantnú časť (ŽoNFP a relevantnej prílohy), na základe ktorej bolo vykonané hodnotenie. Hodnotiteľ je povinný uviesť odpoveď pri každom konkrétnom hodnotení vylučujúceho kritéria, a to v prípade kladného ako i negatívneho hodnotenia.</w:t>
      </w:r>
      <w:r w:rsidR="00960097">
        <w:rPr>
          <w:rFonts w:ascii="Arial" w:hAnsi="Arial" w:cs="Arial"/>
          <w:color w:val="000000" w:themeColor="text1"/>
          <w:sz w:val="19"/>
          <w:szCs w:val="19"/>
        </w:rPr>
        <w:t xml:space="preserve"> Aby bolo možné kritérium posúdiť kladne, hodnotiteľ musí vo všetkých vyššie popísaných oblastiach dospieť k záveru „áno“.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594"/>
        <w:gridCol w:w="14398"/>
      </w:tblGrid>
      <w:tr w:rsidR="006B000A" w:rsidRPr="00114CD2" w14:paraId="017A8061" w14:textId="77777777" w:rsidTr="00973C38">
        <w:trPr>
          <w:trHeight w:val="49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3DB7B01" w14:textId="77777777" w:rsidR="006B000A" w:rsidRPr="00114CD2" w:rsidRDefault="006B000A" w:rsidP="008836B7">
            <w:pPr>
              <w:widowControl w:val="0"/>
              <w:spacing w:line="288" w:lineRule="auto"/>
              <w:ind w:right="2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2.</w:t>
            </w:r>
          </w:p>
        </w:tc>
        <w:tc>
          <w:tcPr>
            <w:tcW w:w="1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60AA577" w14:textId="77777777" w:rsidR="006B000A" w:rsidRPr="00114CD2" w:rsidRDefault="006B000A" w:rsidP="008836B7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</w:tr>
    </w:tbl>
    <w:p w14:paraId="55BA3E33" w14:textId="77777777" w:rsidR="00BE2F8F" w:rsidRPr="00114CD2" w:rsidRDefault="00BE2F8F" w:rsidP="001C495C">
      <w:pPr>
        <w:spacing w:after="0"/>
      </w:pPr>
    </w:p>
    <w:tbl>
      <w:tblPr>
        <w:tblStyle w:val="TableGrid4"/>
        <w:tblW w:w="15134" w:type="dxa"/>
        <w:tblLook w:val="04A0" w:firstRow="1" w:lastRow="0" w:firstColumn="1" w:lastColumn="0" w:noHBand="0" w:noVBand="1"/>
      </w:tblPr>
      <w:tblGrid>
        <w:gridCol w:w="604"/>
        <w:gridCol w:w="2198"/>
        <w:gridCol w:w="3118"/>
        <w:gridCol w:w="1388"/>
        <w:gridCol w:w="1557"/>
        <w:gridCol w:w="6269"/>
      </w:tblGrid>
      <w:tr w:rsidR="00D60222" w:rsidRPr="00114CD2" w14:paraId="7E1A3250" w14:textId="77777777" w:rsidTr="00631CF9">
        <w:trPr>
          <w:trHeight w:val="530"/>
          <w:tblHeader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797D69" w14:textId="77777777" w:rsidR="00C32A36" w:rsidRPr="00114CD2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FCCE13D" w14:textId="77777777" w:rsidR="00C32A36" w:rsidRPr="00114CD2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1E9AE90" w14:textId="77777777" w:rsidR="00C32A36" w:rsidRPr="00114CD2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CDA9623" w14:textId="77777777" w:rsidR="00C32A36" w:rsidRPr="00114CD2" w:rsidRDefault="00C32A36" w:rsidP="008D09BD">
            <w:pPr>
              <w:widowControl w:val="0"/>
              <w:spacing w:line="288" w:lineRule="auto"/>
              <w:ind w:left="143" w:hanging="14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8BEB607" w14:textId="77777777" w:rsidR="00C32A36" w:rsidRPr="00114CD2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59E104" w14:textId="77777777" w:rsidR="00C32A36" w:rsidRPr="00114CD2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A30BCC" w:rsidRPr="00114CD2" w14:paraId="1CAE81EA" w14:textId="77777777" w:rsidTr="00631CF9">
        <w:trPr>
          <w:trHeight w:val="913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BBAEA" w14:textId="77777777" w:rsidR="00A30BCC" w:rsidRPr="00114CD2" w:rsidRDefault="00A30BCC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2.1</w:t>
            </w: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8D43" w14:textId="1C2E6EB9" w:rsidR="00A30BCC" w:rsidRPr="00F61F44" w:rsidRDefault="00A30BCC" w:rsidP="00F61F44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A30BC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Vhodnosť a prepojenosť navrhovaných opatrení vo vzťahu k východiskovej situácii a k stanoveným cieľom projektu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02"/>
            </w:tblGrid>
            <w:tr w:rsidR="00A30BCC" w:rsidRPr="00A30BCC" w14:paraId="4AA6760A" w14:textId="77777777">
              <w:trPr>
                <w:trHeight w:val="416"/>
              </w:trPr>
              <w:tc>
                <w:tcPr>
                  <w:tcW w:w="0" w:type="auto"/>
                </w:tcPr>
                <w:p w14:paraId="4E91CE5C" w14:textId="78C4D5CE" w:rsidR="00A30BCC" w:rsidRPr="00F61F44" w:rsidRDefault="00A30BCC" w:rsidP="00A30BCC">
                  <w:pPr>
                    <w:spacing w:after="0" w:line="288" w:lineRule="auto"/>
                    <w:jc w:val="both"/>
                    <w:rPr>
                      <w:rFonts w:ascii="Arial" w:eastAsia="Helvetica" w:hAnsi="Arial" w:cs="Arial"/>
                      <w:color w:val="000000" w:themeColor="text1"/>
                      <w:sz w:val="19"/>
                      <w:szCs w:val="19"/>
                    </w:rPr>
                  </w:pPr>
                  <w:r w:rsidRPr="00A30BCC">
                    <w:rPr>
                      <w:rFonts w:ascii="Arial" w:eastAsia="Helvetica" w:hAnsi="Arial" w:cs="Arial"/>
                      <w:color w:val="000000" w:themeColor="text1"/>
                      <w:sz w:val="19"/>
                      <w:szCs w:val="19"/>
                    </w:rPr>
                    <w:t>Posudzujú sa projekty z pohľadu, či definované opatrenia sú zvolené na základe potrieb vyplývajúcich z východiskovej situácie a schválenej stratégie MAS, sú zrozumiteľne definované a či zabezpečujú dosiahnutie plánovaných cieľov projektu.</w:t>
                  </w:r>
                </w:p>
              </w:tc>
            </w:tr>
          </w:tbl>
          <w:p w14:paraId="7E5DF1A4" w14:textId="62673FDD" w:rsidR="00A30BCC" w:rsidRPr="00F61F44" w:rsidRDefault="00A30BCC" w:rsidP="00F61F44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81997" w14:textId="77823A7B" w:rsidR="00A30BCC" w:rsidRPr="00114CD2" w:rsidRDefault="00A30BCC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07013" w14:textId="77777777" w:rsidR="00A30BCC" w:rsidRPr="00114CD2" w:rsidRDefault="00A30BCC" w:rsidP="0021224E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  <w:p w14:paraId="0D8A97A4" w14:textId="5A0A71E6" w:rsidR="00A30BCC" w:rsidRPr="00114CD2" w:rsidRDefault="00A30BCC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23B4" w14:textId="548BF6A1" w:rsidR="00A30BCC" w:rsidRPr="00114CD2" w:rsidRDefault="00A30BCC" w:rsidP="00FF2558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Všetky definované opatrenia sú zvolené na základe potrieb vyplývajúcich z východiskovej situácie a schválenej stratégie MAS, sú zrozumiteľne definované, odôvodnené a ich realizáciou sa dosiahnu plánované ciele projektu.</w:t>
            </w:r>
          </w:p>
        </w:tc>
      </w:tr>
      <w:tr w:rsidR="00A30BCC" w:rsidRPr="00114CD2" w14:paraId="22DF6D85" w14:textId="77777777" w:rsidTr="00631CF9">
        <w:trPr>
          <w:trHeight w:val="1293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AB975" w14:textId="77777777" w:rsidR="00A30BCC" w:rsidRPr="00114CD2" w:rsidRDefault="00A30BCC" w:rsidP="003272C6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9BA56" w14:textId="77777777" w:rsidR="00A30BCC" w:rsidRPr="00114CD2" w:rsidRDefault="00A30BCC" w:rsidP="003272C6">
            <w:pPr>
              <w:spacing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E4066" w14:textId="77777777" w:rsidR="00A30BCC" w:rsidRPr="00114CD2" w:rsidRDefault="00A30BCC" w:rsidP="003272C6">
            <w:pPr>
              <w:spacing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943A6" w14:textId="77777777" w:rsidR="00A30BCC" w:rsidRPr="00114CD2" w:rsidRDefault="00A30BCC" w:rsidP="003272C6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512CA" w14:textId="06D3D960" w:rsidR="00A30BCC" w:rsidRPr="00114CD2" w:rsidRDefault="00A30BCC" w:rsidP="003272C6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C745" w14:textId="18815389" w:rsidR="00A30BCC" w:rsidRPr="00114CD2" w:rsidRDefault="00A30BCC" w:rsidP="00FF2558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Projekt obsahuje definované jedno alebo viaceré opatrenia, ktoré nevyplývajú z východiskovej situácie a schválenej stratégie MAS, resp. navrhované opatrenia nie sú definované dostatočne zrozumiteľne alebo nie sú odôvodnené a ich realizáciou nebudú dosiahnuté plánované ciele projektu. </w:t>
            </w:r>
          </w:p>
        </w:tc>
      </w:tr>
    </w:tbl>
    <w:p w14:paraId="162CC5E6" w14:textId="5E27871F" w:rsidR="00F9493A" w:rsidRPr="00114CD2" w:rsidRDefault="00F9493A" w:rsidP="00973C38">
      <w:pPr>
        <w:spacing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>Hodnotiteľ posudzuje najmä informácie uvedené v</w:t>
      </w:r>
      <w:r w:rsidR="00E84937" w:rsidRPr="00114CD2">
        <w:rPr>
          <w:rFonts w:ascii="Arial" w:hAnsi="Arial" w:cs="Arial"/>
          <w:color w:val="000000" w:themeColor="text1"/>
          <w:sz w:val="19"/>
          <w:szCs w:val="19"/>
        </w:rPr>
        <w:t> 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častiach</w:t>
      </w:r>
      <w:r w:rsidR="00E84937" w:rsidRPr="00114CD2">
        <w:rPr>
          <w:rFonts w:ascii="Arial" w:hAnsi="Arial" w:cs="Arial"/>
          <w:color w:val="000000" w:themeColor="text1"/>
          <w:sz w:val="19"/>
          <w:szCs w:val="19"/>
        </w:rPr>
        <w:t xml:space="preserve"> ŽoNFP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: 7. Popis projektu, </w:t>
      </w:r>
      <w:r w:rsidR="00631CF9">
        <w:rPr>
          <w:rFonts w:ascii="Arial" w:hAnsi="Arial" w:cs="Arial"/>
          <w:color w:val="000000" w:themeColor="text1"/>
          <w:sz w:val="19"/>
          <w:szCs w:val="19"/>
        </w:rPr>
        <w:t>7.1 Popis východiskovej situácie,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10.1 Aktivity projektu a očakávané merateľné ukazovatele, </w:t>
      </w:r>
      <w:r w:rsidR="00605367" w:rsidRPr="00114CD2">
        <w:rPr>
          <w:rFonts w:ascii="Arial" w:hAnsi="Arial" w:cs="Arial"/>
          <w:color w:val="000000" w:themeColor="text1"/>
          <w:sz w:val="19"/>
          <w:szCs w:val="19"/>
        </w:rPr>
        <w:t>10.2. Prehľad merateľných ukazovateľov projektu</w:t>
      </w:r>
      <w:r w:rsidR="00605367">
        <w:rPr>
          <w:rFonts w:ascii="Arial" w:hAnsi="Arial" w:cs="Arial"/>
          <w:color w:val="000000" w:themeColor="text1"/>
          <w:sz w:val="19"/>
          <w:szCs w:val="19"/>
        </w:rPr>
        <w:t xml:space="preserve"> ,</w:t>
      </w:r>
      <w:r w:rsidR="00196817">
        <w:rPr>
          <w:rFonts w:ascii="Arial" w:hAnsi="Arial" w:cs="Arial"/>
          <w:color w:val="000000" w:themeColor="text1"/>
          <w:sz w:val="19"/>
          <w:szCs w:val="19"/>
        </w:rPr>
        <w:t xml:space="preserve">Príloha č.3f Príručky pre žiadateľa. </w:t>
      </w:r>
    </w:p>
    <w:p w14:paraId="6046F87E" w14:textId="1F89DC42" w:rsidR="00631CF9" w:rsidRDefault="001745B4" w:rsidP="00465230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>Hodnotiteľ posúdi</w:t>
      </w:r>
      <w:r w:rsidR="00465230" w:rsidRPr="00114CD2">
        <w:rPr>
          <w:rFonts w:ascii="Arial" w:hAnsi="Arial" w:cs="Arial"/>
          <w:color w:val="000000" w:themeColor="text1"/>
          <w:sz w:val="19"/>
          <w:szCs w:val="19"/>
        </w:rPr>
        <w:t xml:space="preserve">, 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či v</w:t>
      </w:r>
      <w:r w:rsidRPr="00114CD2">
        <w:rPr>
          <w:rFonts w:ascii="Arial" w:eastAsia="Helvetica" w:hAnsi="Arial" w:cs="Arial"/>
          <w:color w:val="000000" w:themeColor="text1"/>
          <w:sz w:val="19"/>
          <w:szCs w:val="19"/>
        </w:rPr>
        <w:t>šetky definované opatrenia sú zvolené na základe potrieb vyplývajúcich z východiskovej situácie</w:t>
      </w:r>
      <w:r w:rsidR="00A30BCC">
        <w:rPr>
          <w:rFonts w:ascii="Arial" w:eastAsia="Helvetica" w:hAnsi="Arial" w:cs="Arial"/>
          <w:color w:val="000000" w:themeColor="text1"/>
          <w:sz w:val="19"/>
          <w:szCs w:val="19"/>
        </w:rPr>
        <w:t xml:space="preserve"> a schválenej stratégie MAS</w:t>
      </w:r>
      <w:r w:rsidR="00F61F44">
        <w:rPr>
          <w:rFonts w:ascii="Arial" w:eastAsia="Helvetica" w:hAnsi="Arial" w:cs="Arial"/>
          <w:color w:val="000000" w:themeColor="text1"/>
          <w:sz w:val="19"/>
          <w:szCs w:val="19"/>
        </w:rPr>
        <w:t>,</w:t>
      </w:r>
      <w:r w:rsidRPr="00114CD2">
        <w:rPr>
          <w:rFonts w:ascii="Arial" w:eastAsia="Helvetica" w:hAnsi="Arial" w:cs="Arial"/>
          <w:color w:val="000000" w:themeColor="text1"/>
          <w:sz w:val="19"/>
          <w:szCs w:val="19"/>
        </w:rPr>
        <w:t xml:space="preserve"> sú zrozumiteľne definované, odôvodnené a ich realizáciou sa dosiahnu plánované ciele projektu.</w:t>
      </w:r>
      <w:r w:rsidR="00465230" w:rsidRPr="00114CD2">
        <w:rPr>
          <w:rFonts w:ascii="Arial" w:eastAsia="Helvetica" w:hAnsi="Arial" w:cs="Arial"/>
          <w:color w:val="000000" w:themeColor="text1"/>
          <w:sz w:val="19"/>
          <w:szCs w:val="19"/>
        </w:rPr>
        <w:t xml:space="preserve"> 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Hodnotiteľ</w:t>
      </w:r>
      <w:r w:rsidR="0026128D">
        <w:rPr>
          <w:rFonts w:ascii="Arial" w:hAnsi="Arial" w:cs="Arial"/>
          <w:color w:val="000000" w:themeColor="text1"/>
          <w:sz w:val="19"/>
          <w:szCs w:val="19"/>
        </w:rPr>
        <w:t xml:space="preserve"> ďalej posúdi</w:t>
      </w:r>
      <w:r w:rsidR="00465230" w:rsidRPr="00114CD2">
        <w:rPr>
          <w:rFonts w:ascii="Arial" w:hAnsi="Arial" w:cs="Arial"/>
          <w:color w:val="000000" w:themeColor="text1"/>
          <w:sz w:val="19"/>
          <w:szCs w:val="19"/>
        </w:rPr>
        <w:t xml:space="preserve"> či sú ciele projektu realisticky postavené vzhľadom na aktivity projektu (cieľ projektu nie je podhodnotený, ani príliš ambiciózny vzhľadom na navrhované aktivity). </w:t>
      </w:r>
    </w:p>
    <w:p w14:paraId="6F4577FC" w14:textId="33A437C7" w:rsidR="001745B4" w:rsidRPr="00114CD2" w:rsidRDefault="001745B4" w:rsidP="00465230">
      <w:pPr>
        <w:spacing w:before="120" w:after="120" w:line="288" w:lineRule="auto"/>
        <w:jc w:val="both"/>
        <w:rPr>
          <w:rFonts w:ascii="Arial" w:eastAsia="Helvetica" w:hAnsi="Arial" w:cs="Arial"/>
          <w:color w:val="000000" w:themeColor="text1"/>
          <w:sz w:val="19"/>
          <w:szCs w:val="19"/>
        </w:rPr>
      </w:pPr>
      <w:r w:rsidRPr="00114CD2">
        <w:rPr>
          <w:rFonts w:ascii="Arial" w:eastAsia="Helvetica" w:hAnsi="Arial" w:cs="Arial"/>
          <w:color w:val="000000" w:themeColor="text1"/>
          <w:sz w:val="19"/>
          <w:szCs w:val="19"/>
        </w:rPr>
        <w:t xml:space="preserve">V prípade, že </w:t>
      </w:r>
      <w:r w:rsidR="00465230" w:rsidRPr="00114CD2">
        <w:rPr>
          <w:rFonts w:ascii="Arial" w:eastAsia="Helvetica" w:hAnsi="Arial" w:cs="Arial"/>
          <w:color w:val="000000" w:themeColor="text1"/>
          <w:sz w:val="19"/>
          <w:szCs w:val="19"/>
        </w:rPr>
        <w:t xml:space="preserve">všetky </w:t>
      </w:r>
      <w:r w:rsidR="00631CF9">
        <w:rPr>
          <w:rFonts w:ascii="Arial" w:eastAsia="Helvetica" w:hAnsi="Arial" w:cs="Arial"/>
          <w:color w:val="000000" w:themeColor="text1"/>
          <w:sz w:val="19"/>
          <w:szCs w:val="19"/>
        </w:rPr>
        <w:t>definované opatrenia sú zvolené na základe potrieb vyplývajúcich z východiskovej situácie a schválenej stratégie MAS, sú zrozumiteľne definované, odôvodnené a ich realizáciou sa dosiahnu plánované ciele projektu</w:t>
      </w:r>
      <w:r w:rsidR="00465230" w:rsidRPr="00114CD2">
        <w:rPr>
          <w:rFonts w:ascii="Arial" w:eastAsia="Helvetica" w:hAnsi="Arial" w:cs="Arial"/>
          <w:color w:val="000000" w:themeColor="text1"/>
          <w:sz w:val="19"/>
          <w:szCs w:val="19"/>
        </w:rPr>
        <w:t>,</w:t>
      </w:r>
      <w:r w:rsidR="0026128D">
        <w:rPr>
          <w:rFonts w:ascii="Arial" w:eastAsia="Helvetica" w:hAnsi="Arial" w:cs="Arial"/>
          <w:color w:val="000000" w:themeColor="text1"/>
          <w:sz w:val="19"/>
          <w:szCs w:val="19"/>
        </w:rPr>
        <w:t xml:space="preserve"> a v prípade, ak sú ciele projektu realisticky postavené vzhľadom na aktivity projektu,</w:t>
      </w:r>
      <w:r w:rsidR="00465230" w:rsidRPr="00114CD2">
        <w:rPr>
          <w:rFonts w:ascii="Arial" w:eastAsia="Helvetica" w:hAnsi="Arial" w:cs="Arial"/>
          <w:color w:val="000000" w:themeColor="text1"/>
          <w:sz w:val="19"/>
          <w:szCs w:val="19"/>
        </w:rPr>
        <w:t xml:space="preserve"> </w:t>
      </w:r>
      <w:r w:rsidR="00DD0C34" w:rsidRPr="00114CD2">
        <w:rPr>
          <w:rFonts w:ascii="Arial" w:eastAsia="Helvetica" w:hAnsi="Arial" w:cs="Arial"/>
          <w:color w:val="000000" w:themeColor="text1"/>
          <w:sz w:val="19"/>
          <w:szCs w:val="19"/>
        </w:rPr>
        <w:t>h</w:t>
      </w:r>
      <w:r w:rsidR="00465230" w:rsidRPr="00114CD2">
        <w:rPr>
          <w:rFonts w:ascii="Arial" w:eastAsia="Helvetica" w:hAnsi="Arial" w:cs="Arial"/>
          <w:color w:val="000000" w:themeColor="text1"/>
          <w:sz w:val="19"/>
          <w:szCs w:val="19"/>
        </w:rPr>
        <w:t xml:space="preserve">odnotiteľ </w:t>
      </w:r>
      <w:r w:rsidRPr="00114CD2">
        <w:rPr>
          <w:rFonts w:ascii="Arial" w:eastAsia="Helvetica" w:hAnsi="Arial" w:cs="Arial"/>
          <w:color w:val="000000" w:themeColor="text1"/>
          <w:sz w:val="19"/>
          <w:szCs w:val="19"/>
        </w:rPr>
        <w:t>zvolí odpoveď (áno), v opačnom prípade zvolí odpoveď (nie).</w:t>
      </w:r>
      <w:r w:rsidR="00A30BCC">
        <w:rPr>
          <w:rFonts w:ascii="Arial" w:eastAsia="Helvetica" w:hAnsi="Arial" w:cs="Arial"/>
          <w:color w:val="000000" w:themeColor="text1"/>
          <w:sz w:val="19"/>
          <w:szCs w:val="19"/>
        </w:rPr>
        <w:t xml:space="preserve"> </w:t>
      </w:r>
    </w:p>
    <w:p w14:paraId="169D3A3E" w14:textId="59719EC5" w:rsidR="00636D65" w:rsidRDefault="001745B4" w:rsidP="00465230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Hodnotiteľ svoju odpoveď zdôvodní v hodnotiacom hárku odborného hodnotenia v časti </w:t>
      </w:r>
      <w:r w:rsidRPr="00114CD2">
        <w:rPr>
          <w:rFonts w:ascii="Arial" w:eastAsiaTheme="majorEastAsia" w:hAnsi="Arial" w:cs="Arial"/>
          <w:color w:val="000000" w:themeColor="text1"/>
          <w:sz w:val="19"/>
          <w:szCs w:val="19"/>
          <w:lang w:bidi="en-US"/>
        </w:rPr>
        <w:t>Komentár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 a súčasne uvedie odkaz na dokument alebo relevantnú časť (ŽoNFP a relevantnej prílohy), na základe ktorej bolo vykonané hodnotenie. Hodnotiteľ je povinný uviesť odpoveď pri každom konkrétnom hodnotení vylučujúceho kritéria, a to v prípade kladného ako i negatívneho hodnotenia.</w:t>
      </w:r>
    </w:p>
    <w:p w14:paraId="3486523C" w14:textId="51D91771" w:rsidR="00D03413" w:rsidRDefault="00D03413" w:rsidP="00465230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10652757" w14:textId="77777777" w:rsidR="00D03413" w:rsidRDefault="00D03413" w:rsidP="00465230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0DD9600D" w14:textId="77777777" w:rsidR="00882F4E" w:rsidRDefault="00882F4E" w:rsidP="00465230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199"/>
        <w:gridCol w:w="3685"/>
        <w:gridCol w:w="1388"/>
        <w:gridCol w:w="1557"/>
        <w:gridCol w:w="5560"/>
      </w:tblGrid>
      <w:tr w:rsidR="004A7540" w:rsidRPr="00114CD2" w14:paraId="4FC69F13" w14:textId="77777777" w:rsidTr="001C495C">
        <w:trPr>
          <w:trHeight w:val="397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E1BBF62" w14:textId="77777777" w:rsidR="004A7540" w:rsidRPr="00114CD2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lastRenderedPageBreak/>
              <w:t>P.č.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8A14D4" w14:textId="77777777" w:rsidR="004A7540" w:rsidRPr="00114CD2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14DD72C" w14:textId="77777777" w:rsidR="004A7540" w:rsidRPr="00114CD2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2445168" w14:textId="77777777" w:rsidR="004A7540" w:rsidRPr="00114CD2" w:rsidRDefault="004A7540" w:rsidP="00A310FE">
            <w:pPr>
              <w:widowControl w:val="0"/>
              <w:spacing w:line="288" w:lineRule="auto"/>
              <w:ind w:left="143" w:hanging="142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1F3D2E2" w14:textId="77777777" w:rsidR="004A7540" w:rsidRPr="00114CD2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1EDEDBF" w14:textId="77777777" w:rsidR="004A7540" w:rsidRPr="00114CD2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B5639C" w:rsidRPr="00114CD2" w14:paraId="28EFC810" w14:textId="77777777" w:rsidTr="001C495C">
        <w:trPr>
          <w:trHeight w:val="639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7F969" w14:textId="01F069B0" w:rsidR="00B5639C" w:rsidRPr="00114CD2" w:rsidRDefault="00B5639C" w:rsidP="00631CF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 w:rsidR="00631CF9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7DA49" w14:textId="3FB8A6F0" w:rsidR="00B5639C" w:rsidRPr="00114CD2" w:rsidRDefault="00B5639C" w:rsidP="001C495C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DCB48" w14:textId="6876BF54" w:rsidR="00B5639C" w:rsidRPr="00114CD2" w:rsidRDefault="00631CF9" w:rsidP="0026128D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Posudzuje sa primeranosť nastavenia hodnôt merateľných ukazovateľov vzhľadom na rozsah projektu a časový harmonogram realizácie projektu. Posudzuje sa či hodnoty merateľných ukazovateľov sú  nastavené reálne a korešpondujú so schválenou stratégiou MAS.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AAEBA" w14:textId="51FC187F" w:rsidR="00B5639C" w:rsidRPr="00114CD2" w:rsidRDefault="00B5639C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AF54" w14:textId="77777777" w:rsidR="00B5639C" w:rsidRPr="00114CD2" w:rsidRDefault="00B5639C" w:rsidP="0021224E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  <w:p w14:paraId="65414F1D" w14:textId="77777777" w:rsidR="00B5639C" w:rsidRPr="00114CD2" w:rsidRDefault="00B5639C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F676" w14:textId="243D3464" w:rsidR="00B5639C" w:rsidRPr="00BD1F2C" w:rsidRDefault="00631CF9" w:rsidP="00BD1F2C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Zvolené merateľné ukazovatele komplexne reflektujú navrhované výstupy projektu, schválenú stratégiu MAS, sú dosiahnuteľné v lehotách stanovených v časovom rámci projektu a ich plánované hodnoty zodpovedajú výške NFP. Prípadné nedostatky nepredstavujú vážne ohrozenie dosiahnutia cieľov projektu.</w:t>
            </w:r>
          </w:p>
        </w:tc>
      </w:tr>
      <w:tr w:rsidR="00B5639C" w:rsidRPr="00114CD2" w14:paraId="05D1837D" w14:textId="77777777" w:rsidTr="003272C6">
        <w:trPr>
          <w:trHeight w:val="1106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AD453" w14:textId="77777777" w:rsidR="00B5639C" w:rsidRPr="00114CD2" w:rsidRDefault="00B5639C" w:rsidP="002B7643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024B5" w14:textId="77777777" w:rsidR="00B5639C" w:rsidRPr="00114CD2" w:rsidRDefault="00B5639C" w:rsidP="001C495C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D0234" w14:textId="77777777" w:rsidR="00B5639C" w:rsidRPr="00114CD2" w:rsidRDefault="00B5639C" w:rsidP="001C495C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A658D" w14:textId="77777777" w:rsidR="00B5639C" w:rsidRPr="00114CD2" w:rsidRDefault="00B5639C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691FE" w14:textId="4048E701" w:rsidR="00B5639C" w:rsidRPr="00114CD2" w:rsidRDefault="00B5639C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B607E" w14:textId="4477FECB" w:rsidR="00B5639C" w:rsidRPr="00BD1F2C" w:rsidRDefault="00631CF9" w:rsidP="00BD1F2C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Minimálne jeden z merateľných ukazovateľov vykazuje závažné nedostatky v nasledovných oblastiach: nereálna plánovaná hodnota, resp. nereálna plánovaná hodnota z vecného, časového, finančného hľadiska (najmä vo vzťahu k výške NFP) alebo z hľadiska cieľov schválenej stratégie MAS. Nedostatky predstavujú vážne ohrozenie dosiahnutia cieľov projektu.</w:t>
            </w:r>
          </w:p>
        </w:tc>
      </w:tr>
    </w:tbl>
    <w:p w14:paraId="44691073" w14:textId="05EE349C" w:rsidR="00115E1A" w:rsidRPr="00114CD2" w:rsidRDefault="00115E1A" w:rsidP="00F120F3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>Hodnotiteľ posudzuje informácie uvedené v</w:t>
      </w:r>
      <w:r w:rsidR="00DB0A22" w:rsidRPr="00114CD2">
        <w:rPr>
          <w:rFonts w:ascii="Arial" w:hAnsi="Arial" w:cs="Arial"/>
          <w:color w:val="000000" w:themeColor="text1"/>
          <w:sz w:val="19"/>
          <w:szCs w:val="19"/>
        </w:rPr>
        <w:t> 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časti</w:t>
      </w:r>
      <w:r w:rsidR="00DB0A22" w:rsidRPr="00114CD2">
        <w:rPr>
          <w:rFonts w:ascii="Arial" w:hAnsi="Arial" w:cs="Arial"/>
          <w:color w:val="000000" w:themeColor="text1"/>
          <w:sz w:val="19"/>
          <w:szCs w:val="19"/>
        </w:rPr>
        <w:t>ach ŽoNFP: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 10.1. Aktivity projektu a očakávané merateľné ukazovatele</w:t>
      </w:r>
      <w:r w:rsidR="00DB0A22" w:rsidRPr="00114CD2">
        <w:rPr>
          <w:rFonts w:ascii="Arial" w:hAnsi="Arial" w:cs="Arial"/>
          <w:color w:val="000000" w:themeColor="text1"/>
          <w:sz w:val="19"/>
          <w:szCs w:val="19"/>
        </w:rPr>
        <w:t xml:space="preserve">, 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10.2. Prehľad merateľných ukazovateľov projektu</w:t>
      </w:r>
      <w:r w:rsidR="00DB0A22" w:rsidRPr="00114CD2">
        <w:rPr>
          <w:rFonts w:ascii="Arial" w:hAnsi="Arial" w:cs="Arial"/>
          <w:color w:val="000000" w:themeColor="text1"/>
          <w:sz w:val="19"/>
          <w:szCs w:val="19"/>
        </w:rPr>
        <w:t xml:space="preserve">, 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9</w:t>
      </w:r>
      <w:r w:rsidR="00DB0A22" w:rsidRPr="00114CD2">
        <w:rPr>
          <w:rFonts w:ascii="Arial" w:hAnsi="Arial" w:cs="Arial"/>
          <w:color w:val="000000" w:themeColor="text1"/>
          <w:sz w:val="19"/>
          <w:szCs w:val="19"/>
        </w:rPr>
        <w:t xml:space="preserve">. 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Harmonogram realizácie aktivít</w:t>
      </w:r>
      <w:r w:rsidR="005A5CC9">
        <w:rPr>
          <w:rFonts w:ascii="Arial" w:hAnsi="Arial" w:cs="Arial"/>
          <w:color w:val="000000" w:themeColor="text1"/>
          <w:sz w:val="19"/>
          <w:szCs w:val="19"/>
        </w:rPr>
        <w:t>, Príloha č.3f Príručky pre žiadateľa</w:t>
      </w:r>
    </w:p>
    <w:p w14:paraId="577484BB" w14:textId="77777777" w:rsidR="00BD1F2C" w:rsidRPr="00152E2E" w:rsidRDefault="00BD1F2C" w:rsidP="00882F4E">
      <w:pPr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52E2E">
        <w:rPr>
          <w:rFonts w:ascii="Arial" w:hAnsi="Arial" w:cs="Arial"/>
          <w:color w:val="000000" w:themeColor="text1"/>
          <w:sz w:val="19"/>
          <w:szCs w:val="19"/>
        </w:rPr>
        <w:t>Hodnotiteľ posudzuje najmä plnenie nasledovných oblastí:</w:t>
      </w:r>
    </w:p>
    <w:p w14:paraId="2C14E947" w14:textId="77777777" w:rsidR="00BD1F2C" w:rsidRDefault="00BD1F2C" w:rsidP="00882F4E">
      <w:pPr>
        <w:pStyle w:val="Odsekzoznamu"/>
        <w:numPr>
          <w:ilvl w:val="0"/>
          <w:numId w:val="6"/>
        </w:numPr>
        <w:spacing w:after="0" w:line="288" w:lineRule="auto"/>
        <w:contextualSpacing w:val="0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merateľné ukazovatele v plnej miere zachytávajú výsledky aktivít projektu a podstatu cieľa projektu,</w:t>
      </w:r>
    </w:p>
    <w:p w14:paraId="154DD565" w14:textId="06D3A04E" w:rsidR="0026128D" w:rsidRPr="00152E2E" w:rsidRDefault="0026128D" w:rsidP="0026128D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>
        <w:rPr>
          <w:rFonts w:ascii="Arial" w:hAnsi="Arial" w:cs="Arial"/>
          <w:color w:val="000000" w:themeColor="text1"/>
          <w:sz w:val="19"/>
          <w:szCs w:val="19"/>
          <w:lang w:val="sk-SK"/>
        </w:rPr>
        <w:t>hodnoty merateľných ukazovateľov sú v súlade so stratégiou CLLD a Konceptom implementácie stratégie CLLD</w:t>
      </w:r>
    </w:p>
    <w:p w14:paraId="39461F7C" w14:textId="77777777" w:rsidR="00BD1F2C" w:rsidRPr="00152E2E" w:rsidRDefault="00BD1F2C" w:rsidP="00BD1F2C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hodnoty merateľných ukazovateľov sú vecne dosiahnuteľné realizáciou navrhovaných aktivít,</w:t>
      </w:r>
    </w:p>
    <w:p w14:paraId="5232B7F4" w14:textId="77777777" w:rsidR="00BD1F2C" w:rsidRPr="00152E2E" w:rsidRDefault="00BD1F2C" w:rsidP="00BD1F2C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hodnoty merateľných ukazovateľov sú časovo dosiahnuteľné v rámci plánovaného harmonogramu realizácie aktivít ŽoNFP,</w:t>
      </w:r>
    </w:p>
    <w:p w14:paraId="0AF1112E" w14:textId="166D7364" w:rsidR="00114CD2" w:rsidRPr="00114CD2" w:rsidRDefault="00DD0C34" w:rsidP="00DD0C34">
      <w:pPr>
        <w:spacing w:line="288" w:lineRule="auto"/>
        <w:jc w:val="both"/>
        <w:rPr>
          <w:rFonts w:ascii="Arial" w:eastAsia="Helvetica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V prípade, že </w:t>
      </w:r>
      <w:r w:rsidR="00BD1F2C">
        <w:rPr>
          <w:rFonts w:ascii="Arial" w:hAnsi="Arial" w:cs="Arial"/>
          <w:color w:val="000000" w:themeColor="text1"/>
          <w:sz w:val="19"/>
          <w:szCs w:val="19"/>
        </w:rPr>
        <w:t>z</w:t>
      </w:r>
      <w:r w:rsidR="00BD1F2C" w:rsidRPr="00BD1F2C">
        <w:rPr>
          <w:rFonts w:ascii="Arial" w:hAnsi="Arial" w:cs="Arial"/>
          <w:color w:val="000000" w:themeColor="text1"/>
          <w:sz w:val="19"/>
          <w:szCs w:val="19"/>
        </w:rPr>
        <w:t xml:space="preserve">volené merateľné ukazovatele komplexne </w:t>
      </w:r>
      <w:r w:rsidR="006B4DDC">
        <w:rPr>
          <w:rFonts w:ascii="Arial" w:eastAsia="Helvetica" w:hAnsi="Arial" w:cs="Arial"/>
          <w:color w:val="000000" w:themeColor="text1"/>
          <w:sz w:val="19"/>
          <w:szCs w:val="19"/>
        </w:rPr>
        <w:t>reflektujú navrhované výstupy projektu, schválenú stratégiu MAS, sú dosiahnuteľné v lehotách stanovených v časovom rámci projektu a ich plánované hodnoty zodpovedajú výške NFP</w:t>
      </w:r>
      <w:r w:rsidR="00882F4E">
        <w:rPr>
          <w:rFonts w:ascii="Arial" w:eastAsia="Helvetica" w:hAnsi="Arial" w:cs="Arial"/>
          <w:color w:val="000000" w:themeColor="text1"/>
          <w:sz w:val="19"/>
          <w:szCs w:val="19"/>
        </w:rPr>
        <w:t xml:space="preserve"> a p</w:t>
      </w:r>
      <w:r w:rsidR="006B4DDC">
        <w:rPr>
          <w:rFonts w:ascii="Arial" w:eastAsia="Helvetica" w:hAnsi="Arial" w:cs="Arial"/>
          <w:color w:val="000000" w:themeColor="text1"/>
          <w:sz w:val="19"/>
          <w:szCs w:val="19"/>
        </w:rPr>
        <w:t>rípadné nedostatky nepredstavujú vážne ohrozenie dosiahnutia cieľov projektu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, h</w:t>
      </w:r>
      <w:r w:rsidR="00115E1A" w:rsidRPr="00114CD2">
        <w:rPr>
          <w:rFonts w:ascii="Arial" w:hAnsi="Arial" w:cs="Arial"/>
          <w:color w:val="000000" w:themeColor="text1"/>
          <w:sz w:val="19"/>
          <w:szCs w:val="19"/>
        </w:rPr>
        <w:t xml:space="preserve">odnotiteľ </w:t>
      </w:r>
      <w:r w:rsidRPr="00114CD2">
        <w:rPr>
          <w:rFonts w:ascii="Arial" w:eastAsia="Helvetica" w:hAnsi="Arial" w:cs="Arial"/>
          <w:color w:val="000000" w:themeColor="text1"/>
          <w:sz w:val="19"/>
          <w:szCs w:val="19"/>
        </w:rPr>
        <w:t xml:space="preserve">hodnotiteľ zvolí odpoveď (áno). V prípade, že </w:t>
      </w:r>
      <w:r w:rsidR="00BD1F2C">
        <w:rPr>
          <w:rFonts w:ascii="Arial" w:eastAsia="Helvetica" w:hAnsi="Arial" w:cs="Arial"/>
          <w:color w:val="000000" w:themeColor="text1"/>
          <w:sz w:val="19"/>
          <w:szCs w:val="19"/>
        </w:rPr>
        <w:t>m</w:t>
      </w:r>
      <w:r w:rsidR="00BD1F2C" w:rsidRPr="00BD1F2C">
        <w:rPr>
          <w:rFonts w:ascii="Arial" w:hAnsi="Arial" w:cs="Arial"/>
          <w:color w:val="000000" w:themeColor="text1"/>
          <w:sz w:val="19"/>
          <w:szCs w:val="19"/>
        </w:rPr>
        <w:t>inimálne jeden z merateľných ukazovateľov vykazuje závažné nedostatky v nasledovných oblastiach: nereálna plánovaná hodnota, resp. nereálna plánovaná hodnota z vecného, časového alebo finančného hľadiska</w:t>
      </w:r>
      <w:r w:rsidR="00882F4E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882F4E">
        <w:rPr>
          <w:rFonts w:ascii="Arial" w:eastAsia="Helvetica" w:hAnsi="Arial" w:cs="Arial"/>
          <w:color w:val="000000" w:themeColor="text1"/>
          <w:sz w:val="19"/>
          <w:szCs w:val="19"/>
        </w:rPr>
        <w:t xml:space="preserve">(najmä vo vzťahu k výške NFP) alebo z hľadiska cieľov schválenej stratégie MAS a </w:t>
      </w:r>
      <w:r w:rsidR="00BD1F2C">
        <w:rPr>
          <w:rFonts w:ascii="Arial" w:hAnsi="Arial" w:cs="Arial"/>
          <w:color w:val="000000" w:themeColor="text1"/>
          <w:sz w:val="19"/>
          <w:szCs w:val="19"/>
        </w:rPr>
        <w:t>n</w:t>
      </w:r>
      <w:r w:rsidR="00BD1F2C" w:rsidRPr="00BD1F2C">
        <w:rPr>
          <w:rFonts w:ascii="Arial" w:hAnsi="Arial" w:cs="Arial"/>
          <w:color w:val="000000" w:themeColor="text1"/>
          <w:sz w:val="19"/>
          <w:szCs w:val="19"/>
        </w:rPr>
        <w:t>edostatky predstavujú vážne ohrozenie dosiahnutia cieľov projektu</w:t>
      </w:r>
      <w:r w:rsidR="00114CD2" w:rsidRPr="00114CD2">
        <w:rPr>
          <w:rFonts w:ascii="Arial" w:eastAsia="Helvetica" w:hAnsi="Arial" w:cs="Arial"/>
          <w:color w:val="000000" w:themeColor="text1"/>
          <w:sz w:val="19"/>
          <w:szCs w:val="19"/>
        </w:rPr>
        <w:t>, hodnotiteľ zvolí odpove</w:t>
      </w:r>
      <w:r w:rsidR="00114CD2">
        <w:rPr>
          <w:rFonts w:ascii="Arial" w:eastAsia="Helvetica" w:hAnsi="Arial" w:cs="Arial"/>
          <w:color w:val="000000" w:themeColor="text1"/>
          <w:sz w:val="19"/>
          <w:szCs w:val="19"/>
        </w:rPr>
        <w:t>ď</w:t>
      </w:r>
      <w:r w:rsidR="00114CD2" w:rsidRPr="00114CD2">
        <w:rPr>
          <w:rFonts w:ascii="Arial" w:eastAsia="Helvetica" w:hAnsi="Arial" w:cs="Arial"/>
          <w:color w:val="000000" w:themeColor="text1"/>
          <w:sz w:val="19"/>
          <w:szCs w:val="19"/>
        </w:rPr>
        <w:t xml:space="preserve"> (nie). </w:t>
      </w:r>
    </w:p>
    <w:p w14:paraId="5B1BF828" w14:textId="46E25051" w:rsidR="00973C38" w:rsidRDefault="000B454D" w:rsidP="006E786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Hodnotiteľ svoju odpoveď zdôvodní v hodnotiacom hárku odborného hodnotenia v časti </w:t>
      </w:r>
      <w:r w:rsidRPr="00114CD2">
        <w:rPr>
          <w:rFonts w:ascii="Arial" w:eastAsiaTheme="majorEastAsia" w:hAnsi="Arial" w:cs="Arial"/>
          <w:color w:val="000000" w:themeColor="text1"/>
          <w:sz w:val="19"/>
          <w:szCs w:val="19"/>
          <w:lang w:bidi="en-US"/>
        </w:rPr>
        <w:t>Komentár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 a súčasne uvedie odkaz na dokument alebo relevantnú časť (ŽoNFP a relevantnej prílohy), na základe ktorej bolo vykonané hodnotenie. Hodnotiteľ je povinný uviesť odpoveď pri každom konkrétnom hodnotení vylučujúceho kritéria, a to v prípade kladného ako i negatívneho hodnotenia</w:t>
      </w:r>
      <w:r w:rsidR="00882F4E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7FF075C0" w14:textId="77777777" w:rsidR="00882F4E" w:rsidRDefault="00882F4E" w:rsidP="006E786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73302025" w14:textId="77777777" w:rsidR="00882F4E" w:rsidRDefault="00882F4E" w:rsidP="006E786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4"/>
        <w:gridCol w:w="2389"/>
        <w:gridCol w:w="4638"/>
        <w:gridCol w:w="1389"/>
        <w:gridCol w:w="1557"/>
        <w:gridCol w:w="4549"/>
      </w:tblGrid>
      <w:tr w:rsidR="004A7540" w:rsidRPr="00152E2E" w14:paraId="630F802A" w14:textId="77777777" w:rsidTr="000B454D">
        <w:trPr>
          <w:trHeight w:val="397"/>
          <w:tblHeader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CBB466C" w14:textId="77777777" w:rsidR="004A7540" w:rsidRPr="00152E2E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lastRenderedPageBreak/>
              <w:t>P.č.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897C65" w14:textId="77777777" w:rsidR="004A7540" w:rsidRPr="00152E2E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075FC65" w14:textId="77777777" w:rsidR="004A7540" w:rsidRPr="00152E2E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9607007" w14:textId="77777777" w:rsidR="004A7540" w:rsidRPr="00152E2E" w:rsidRDefault="004A7540" w:rsidP="00B31F1B">
            <w:pPr>
              <w:widowControl w:val="0"/>
              <w:spacing w:line="288" w:lineRule="auto"/>
              <w:ind w:left="143" w:hanging="142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3B6A55F" w14:textId="77777777" w:rsidR="004A7540" w:rsidRPr="00152E2E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0F2F0DF" w14:textId="77777777" w:rsidR="004A7540" w:rsidRPr="00152E2E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0B454D" w:rsidRPr="00152E2E" w14:paraId="7274CC01" w14:textId="77777777" w:rsidTr="000B454D">
        <w:trPr>
          <w:trHeight w:val="601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7963F8" w14:textId="5B57E95B" w:rsidR="000B454D" w:rsidRPr="00152E2E" w:rsidRDefault="000B454D" w:rsidP="006B4DD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 w:rsidR="006B4D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2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FCDCF7" w14:textId="1816846C" w:rsidR="000B454D" w:rsidRPr="00152E2E" w:rsidRDefault="006B4DDC" w:rsidP="006B4DDC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implementačného modelu stratégie CLLD v rámci IROP</w:t>
            </w:r>
          </w:p>
        </w:tc>
        <w:tc>
          <w:tcPr>
            <w:tcW w:w="46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01E9FC" w14:textId="77777777" w:rsidR="000B454D" w:rsidRDefault="006B4DDC" w:rsidP="006B4DDC">
            <w:pPr>
              <w:widowControl w:val="0"/>
              <w:jc w:val="both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Posudzuje sa, či žiadateľ v projekte dostatočne definoval princípy, dostupné a efektívne nástroje a postupy:</w:t>
            </w:r>
          </w:p>
          <w:p w14:paraId="4E987FB6" w14:textId="77777777" w:rsidR="006B4DDC" w:rsidRDefault="006B4DDC" w:rsidP="006B4DDC">
            <w:pPr>
              <w:numPr>
                <w:ilvl w:val="0"/>
                <w:numId w:val="33"/>
              </w:numPr>
              <w:spacing w:line="254" w:lineRule="auto"/>
              <w:ind w:left="415"/>
              <w:contextualSpacing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výberu projektov užívateľov,</w:t>
            </w:r>
          </w:p>
          <w:p w14:paraId="4B68401C" w14:textId="77777777" w:rsidR="006B4DDC" w:rsidRDefault="006B4DDC" w:rsidP="006B4DDC">
            <w:pPr>
              <w:numPr>
                <w:ilvl w:val="0"/>
                <w:numId w:val="33"/>
              </w:numPr>
              <w:spacing w:line="254" w:lineRule="auto"/>
              <w:ind w:left="415"/>
              <w:contextualSpacing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realizácie projektov užívateľov,</w:t>
            </w:r>
          </w:p>
          <w:p w14:paraId="78A67390" w14:textId="77777777" w:rsidR="006B4DDC" w:rsidRPr="006B4DDC" w:rsidRDefault="006B4DDC" w:rsidP="006B4DDC">
            <w:pPr>
              <w:numPr>
                <w:ilvl w:val="0"/>
                <w:numId w:val="33"/>
              </w:numPr>
              <w:spacing w:line="254" w:lineRule="auto"/>
              <w:ind w:left="415"/>
              <w:contextualSpacing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kontroly projektov užívateľov,</w:t>
            </w:r>
          </w:p>
          <w:p w14:paraId="70B5A839" w14:textId="24AC596B" w:rsidR="006B4DDC" w:rsidRPr="00152E2E" w:rsidRDefault="006B4DDC" w:rsidP="006B4DDC">
            <w:pPr>
              <w:numPr>
                <w:ilvl w:val="0"/>
                <w:numId w:val="33"/>
              </w:numPr>
              <w:spacing w:line="254" w:lineRule="auto"/>
              <w:ind w:left="415"/>
              <w:contextualSpacing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monitorovania výsledkov projektov.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E8893D" w14:textId="68493E5A" w:rsidR="000B454D" w:rsidRPr="00152E2E" w:rsidRDefault="000B454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5B117" w14:textId="13EEF7BC" w:rsidR="000B454D" w:rsidRPr="00152E2E" w:rsidRDefault="000B454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áno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7A794" w14:textId="613E28E4" w:rsidR="000B454D" w:rsidRPr="00BD1F2C" w:rsidRDefault="006B4DDC" w:rsidP="00BD1F2C">
            <w:pPr>
              <w:widowControl w:val="0"/>
              <w:jc w:val="both"/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Definované postupy reflektujú stanovený Implementačný model stratégie CLLD v rámci IROP a sú splnené všetky základné predpoklady pre úspešnú implementáciu stratégie CLLD. Prípadné nedostatky nepredstavujú riziko z hľadiska implementácie stratégie CLLD a je možné ich odstrániť v priebehu implementácie.</w:t>
            </w:r>
          </w:p>
        </w:tc>
      </w:tr>
      <w:tr w:rsidR="000B454D" w:rsidRPr="00152E2E" w14:paraId="0F48E8F6" w14:textId="77777777" w:rsidTr="000B454D">
        <w:trPr>
          <w:trHeight w:val="285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C32A25" w14:textId="77777777" w:rsidR="000B454D" w:rsidRPr="00152E2E" w:rsidRDefault="000B454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347096" w14:textId="77777777" w:rsidR="000B454D" w:rsidRPr="00152E2E" w:rsidRDefault="000B454D" w:rsidP="009F5DD9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CFE53D" w14:textId="77777777" w:rsidR="000B454D" w:rsidRPr="00152E2E" w:rsidRDefault="000B454D" w:rsidP="009F5DD9">
            <w:pPr>
              <w:spacing w:line="288" w:lineRule="auto"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9A1838" w14:textId="77777777" w:rsidR="000B454D" w:rsidRPr="00152E2E" w:rsidRDefault="000B454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0BFD" w14:textId="48476FEB" w:rsidR="000B454D" w:rsidRPr="00152E2E" w:rsidRDefault="000B454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nie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8B51C" w14:textId="7F145C2C" w:rsidR="000B454D" w:rsidRPr="00BD1F2C" w:rsidRDefault="006B4DDC" w:rsidP="00BD1F2C">
            <w:pPr>
              <w:widowControl w:val="0"/>
              <w:jc w:val="both"/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Definované postupy sa výrazne odlišujú od stanoveného Implementačného modelu stratégie CLLD v rámci IROP, obsahujú závažné nedostatky, ktoré ohrozujú úspešnú implementáciu stratégie CLLD.</w:t>
            </w:r>
          </w:p>
        </w:tc>
      </w:tr>
    </w:tbl>
    <w:p w14:paraId="1B64F73C" w14:textId="2009D894" w:rsidR="008D59D6" w:rsidRPr="008D59D6" w:rsidRDefault="00B1405B" w:rsidP="00793629">
      <w:pPr>
        <w:spacing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8D59D6">
        <w:rPr>
          <w:rFonts w:ascii="Arial" w:hAnsi="Arial" w:cs="Arial"/>
          <w:color w:val="000000" w:themeColor="text1"/>
          <w:sz w:val="19"/>
          <w:szCs w:val="19"/>
        </w:rPr>
        <w:t>Hodnotiteľ posudzuje najmä informácie uvedené v</w:t>
      </w:r>
      <w:r w:rsidR="008D59D6" w:rsidRPr="008D59D6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8D59D6" w:rsidRPr="00114CD2">
        <w:rPr>
          <w:rFonts w:ascii="Arial" w:hAnsi="Arial" w:cs="Arial"/>
          <w:color w:val="000000" w:themeColor="text1"/>
          <w:sz w:val="19"/>
          <w:szCs w:val="19"/>
        </w:rPr>
        <w:t>častiach ŽoNFP</w:t>
      </w:r>
      <w:r w:rsidR="008D59D6">
        <w:rPr>
          <w:rFonts w:ascii="Arial" w:hAnsi="Arial" w:cs="Arial"/>
          <w:color w:val="000000" w:themeColor="text1"/>
          <w:sz w:val="19"/>
          <w:szCs w:val="19"/>
        </w:rPr>
        <w:t xml:space="preserve">: </w:t>
      </w:r>
      <w:r w:rsidR="006B4DDC">
        <w:rPr>
          <w:rFonts w:ascii="Arial" w:hAnsi="Arial" w:cs="Arial"/>
          <w:color w:val="000000" w:themeColor="text1"/>
          <w:sz w:val="19"/>
          <w:szCs w:val="19"/>
        </w:rPr>
        <w:t>7</w:t>
      </w:r>
      <w:r w:rsidR="008D59D6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6B4DDC">
        <w:rPr>
          <w:rFonts w:ascii="Arial" w:hAnsi="Arial" w:cs="Arial"/>
          <w:color w:val="000000" w:themeColor="text1"/>
          <w:sz w:val="19"/>
          <w:szCs w:val="19"/>
        </w:rPr>
        <w:t>Stručný popis projektu</w:t>
      </w:r>
      <w:r w:rsidR="00196817">
        <w:rPr>
          <w:rFonts w:ascii="Arial" w:hAnsi="Arial" w:cs="Arial"/>
          <w:color w:val="000000" w:themeColor="text1"/>
          <w:sz w:val="19"/>
          <w:szCs w:val="19"/>
        </w:rPr>
        <w:t>, 7.2. Spôsob realizácie aktivít projektu</w:t>
      </w:r>
      <w:r w:rsidR="005A5CC9">
        <w:rPr>
          <w:rFonts w:ascii="Arial" w:hAnsi="Arial" w:cs="Arial"/>
          <w:color w:val="000000" w:themeColor="text1"/>
          <w:sz w:val="19"/>
          <w:szCs w:val="19"/>
        </w:rPr>
        <w:t>, Príloha č.3f Príručky pre žiadateľa</w:t>
      </w:r>
    </w:p>
    <w:p w14:paraId="57FA9917" w14:textId="324396AE" w:rsidR="005A5CC9" w:rsidRDefault="005A5CC9" w:rsidP="005A5CC9">
      <w:pPr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>
        <w:rPr>
          <w:rFonts w:ascii="Arial" w:hAnsi="Arial" w:cs="Arial"/>
          <w:color w:val="000000" w:themeColor="text1"/>
          <w:sz w:val="19"/>
          <w:szCs w:val="19"/>
        </w:rPr>
        <w:t>Hodnotiteľ posudzuje či žiadateľ v projekte dostatočne definoval princípy, dostupné a efektívne nástroje a postupy:</w:t>
      </w:r>
    </w:p>
    <w:p w14:paraId="55A6F632" w14:textId="77777777" w:rsidR="005A5CC9" w:rsidRDefault="005A5CC9" w:rsidP="005A5CC9">
      <w:pPr>
        <w:numPr>
          <w:ilvl w:val="0"/>
          <w:numId w:val="33"/>
        </w:numPr>
        <w:spacing w:after="0" w:line="254" w:lineRule="auto"/>
        <w:ind w:left="1134"/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</w:pPr>
      <w:r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>výberu projektov užívateľov,</w:t>
      </w:r>
    </w:p>
    <w:p w14:paraId="013FC238" w14:textId="77777777" w:rsidR="005A5CC9" w:rsidRDefault="005A5CC9" w:rsidP="005A5CC9">
      <w:pPr>
        <w:numPr>
          <w:ilvl w:val="0"/>
          <w:numId w:val="33"/>
        </w:numPr>
        <w:spacing w:line="254" w:lineRule="auto"/>
        <w:ind w:left="1134"/>
        <w:contextualSpacing/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</w:pPr>
      <w:r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>realizácie projektov užívateľov,</w:t>
      </w:r>
    </w:p>
    <w:p w14:paraId="0F122436" w14:textId="77777777" w:rsidR="005A5CC9" w:rsidRPr="005A5CC9" w:rsidRDefault="005A5CC9" w:rsidP="005A5CC9">
      <w:pPr>
        <w:numPr>
          <w:ilvl w:val="0"/>
          <w:numId w:val="33"/>
        </w:numPr>
        <w:spacing w:line="288" w:lineRule="auto"/>
        <w:ind w:left="1134"/>
        <w:contextualSpacing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5A5CC9"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>kontroly projektov užívateľov,</w:t>
      </w:r>
    </w:p>
    <w:p w14:paraId="6982B001" w14:textId="4603D401" w:rsidR="005A5CC9" w:rsidRPr="005A5CC9" w:rsidRDefault="005A5CC9" w:rsidP="005A5CC9">
      <w:pPr>
        <w:numPr>
          <w:ilvl w:val="0"/>
          <w:numId w:val="33"/>
        </w:numPr>
        <w:spacing w:line="288" w:lineRule="auto"/>
        <w:ind w:left="1134"/>
        <w:contextualSpacing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5A5CC9"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>monitorovania výsledkov projektov.</w:t>
      </w:r>
    </w:p>
    <w:p w14:paraId="26F67B51" w14:textId="7FB97905" w:rsidR="000200C7" w:rsidRPr="00793629" w:rsidRDefault="005A5CC9" w:rsidP="005A5CC9">
      <w:pPr>
        <w:spacing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>
        <w:rPr>
          <w:rFonts w:ascii="Arial" w:hAnsi="Arial" w:cs="Arial"/>
          <w:color w:val="000000" w:themeColor="text1"/>
          <w:sz w:val="19"/>
          <w:szCs w:val="19"/>
        </w:rPr>
        <w:t>V</w:t>
      </w:r>
      <w:r w:rsidR="00887E4C">
        <w:rPr>
          <w:rFonts w:ascii="Arial" w:hAnsi="Arial" w:cs="Arial"/>
          <w:color w:val="000000" w:themeColor="text1"/>
          <w:sz w:val="19"/>
          <w:szCs w:val="19"/>
        </w:rPr>
        <w:t> </w:t>
      </w:r>
      <w:r>
        <w:rPr>
          <w:rFonts w:ascii="Arial" w:hAnsi="Arial" w:cs="Arial"/>
          <w:color w:val="000000" w:themeColor="text1"/>
          <w:sz w:val="19"/>
          <w:szCs w:val="19"/>
        </w:rPr>
        <w:t>prípade</w:t>
      </w:r>
      <w:r w:rsidR="00887E4C">
        <w:rPr>
          <w:rFonts w:ascii="Arial" w:hAnsi="Arial" w:cs="Arial"/>
          <w:color w:val="000000" w:themeColor="text1"/>
          <w:sz w:val="19"/>
          <w:szCs w:val="19"/>
        </w:rPr>
        <w:t>,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ak d</w:t>
      </w:r>
      <w:r>
        <w:rPr>
          <w:rFonts w:ascii="Arial" w:eastAsia="Helvetica" w:hAnsi="Arial" w:cs="Arial"/>
          <w:color w:val="000000" w:themeColor="text1"/>
          <w:sz w:val="19"/>
          <w:szCs w:val="19"/>
        </w:rPr>
        <w:t>efinované postupy reflektujú stanovený Implementačný model stratégie CLLD v rámci IROP a sú splnené všetky základné predpoklady pre úspešnú implementáciu stratégie CLLD a prípadné nedostatky nepredstavujú riziko z hľadiska implementácie stratégie CLLD a je možné ich odstrániť v priebehu implementácie</w:t>
      </w:r>
      <w:r w:rsidR="00793629" w:rsidRPr="00BD1F2C">
        <w:rPr>
          <w:rFonts w:ascii="Arial" w:hAnsi="Arial" w:cs="Arial"/>
          <w:color w:val="000000"/>
          <w:sz w:val="19"/>
          <w:szCs w:val="19"/>
          <w:u w:color="000000"/>
        </w:rPr>
        <w:t xml:space="preserve"> </w:t>
      </w:r>
      <w:r w:rsidR="000200C7" w:rsidRPr="00793629">
        <w:rPr>
          <w:rFonts w:ascii="Arial" w:hAnsi="Arial" w:cs="Arial"/>
          <w:color w:val="000000" w:themeColor="text1"/>
          <w:sz w:val="19"/>
          <w:szCs w:val="19"/>
        </w:rPr>
        <w:t>hodnotiteľ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zvolí odpoveď (áno). V prípade ak d</w:t>
      </w:r>
      <w:r>
        <w:rPr>
          <w:rFonts w:ascii="Arial" w:eastAsia="Helvetica" w:hAnsi="Arial" w:cs="Arial"/>
          <w:color w:val="000000" w:themeColor="text1"/>
          <w:sz w:val="19"/>
          <w:szCs w:val="19"/>
        </w:rPr>
        <w:t>efinované postupy sa výrazne odlišujú od stanoveného Implementačného modelu stratégie CLLD v rámci IROP, obsahujú závažné nedostatky, ktoré ohrozujú úspešnú implementáciu stratégie CLLD</w:t>
      </w:r>
      <w:r w:rsidR="000200C7" w:rsidRPr="00793629">
        <w:rPr>
          <w:rFonts w:ascii="Arial" w:hAnsi="Arial" w:cs="Arial"/>
          <w:color w:val="000000" w:themeColor="text1"/>
          <w:sz w:val="19"/>
          <w:szCs w:val="19"/>
        </w:rPr>
        <w:t>,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0200C7" w:rsidRPr="00793629">
        <w:rPr>
          <w:rFonts w:ascii="Arial" w:hAnsi="Arial" w:cs="Arial"/>
          <w:color w:val="000000" w:themeColor="text1"/>
          <w:sz w:val="19"/>
          <w:szCs w:val="19"/>
        </w:rPr>
        <w:t xml:space="preserve">hodnotiteľ zvolí odpoveď (nie). </w:t>
      </w:r>
    </w:p>
    <w:p w14:paraId="1B96BBEB" w14:textId="077A96BE" w:rsidR="00973C38" w:rsidRDefault="000B454D" w:rsidP="00793629">
      <w:pPr>
        <w:spacing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Hodnotiteľ svoju odpoveď zdôvodní v hodnotiacom hárku odborného hodnotenia v časti </w:t>
      </w:r>
      <w:r w:rsidRPr="00793629">
        <w:rPr>
          <w:rFonts w:ascii="Arial" w:hAnsi="Arial" w:cs="Arial"/>
          <w:color w:val="000000" w:themeColor="text1"/>
          <w:sz w:val="19"/>
          <w:szCs w:val="19"/>
        </w:rPr>
        <w:t>Komentár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 a súčasne uvedie odkaz na dokument alebo relevantnú časť (ŽoNFP a relevantnej prílohy), na základe ktorej bolo vykonané hodnotenie. Hodnotiteľ je povinný uviesť odpoveď pri každom konkrétnom hodnotení vylučujúceho kritéria, a to v prípade kladného ako i negatívneho hodnotenia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598"/>
        <w:gridCol w:w="14528"/>
      </w:tblGrid>
      <w:tr w:rsidR="006B000A" w:rsidRPr="00152E2E" w14:paraId="36592148" w14:textId="77777777" w:rsidTr="000200C7">
        <w:trPr>
          <w:trHeight w:val="521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9ACFF7E" w14:textId="77777777" w:rsidR="006B000A" w:rsidRPr="00152E2E" w:rsidRDefault="006B000A" w:rsidP="008836B7">
            <w:pPr>
              <w:widowControl w:val="0"/>
              <w:spacing w:line="288" w:lineRule="auto"/>
              <w:ind w:right="2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3.</w:t>
            </w:r>
          </w:p>
        </w:tc>
        <w:tc>
          <w:tcPr>
            <w:tcW w:w="1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CD22EC5" w14:textId="77777777" w:rsidR="006B000A" w:rsidRPr="00152E2E" w:rsidRDefault="006B000A" w:rsidP="008836B7">
            <w:pPr>
              <w:widowControl w:val="0"/>
              <w:spacing w:line="288" w:lineRule="auto"/>
              <w:ind w:right="2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Administratívna a prevádzková kapacita žiadateľa</w:t>
            </w:r>
          </w:p>
        </w:tc>
      </w:tr>
    </w:tbl>
    <w:p w14:paraId="64F1087C" w14:textId="77777777" w:rsidR="00BE2F8F" w:rsidRPr="00152E2E" w:rsidRDefault="00BE2F8F" w:rsidP="009F5DD9">
      <w:pPr>
        <w:spacing w:after="0"/>
      </w:pPr>
    </w:p>
    <w:tbl>
      <w:tblPr>
        <w:tblStyle w:val="TableGrid4"/>
        <w:tblW w:w="15135" w:type="dxa"/>
        <w:tblLook w:val="04A0" w:firstRow="1" w:lastRow="0" w:firstColumn="1" w:lastColumn="0" w:noHBand="0" w:noVBand="1"/>
      </w:tblPr>
      <w:tblGrid>
        <w:gridCol w:w="600"/>
        <w:gridCol w:w="2223"/>
        <w:gridCol w:w="3948"/>
        <w:gridCol w:w="1370"/>
        <w:gridCol w:w="1749"/>
        <w:gridCol w:w="5245"/>
      </w:tblGrid>
      <w:tr w:rsidR="00D60222" w:rsidRPr="00152E2E" w14:paraId="7339ED2A" w14:textId="77777777" w:rsidTr="00E3160F">
        <w:trPr>
          <w:trHeight w:val="397"/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C84B51" w14:textId="77777777" w:rsidR="004A7540" w:rsidRPr="00152E2E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EFE38E5" w14:textId="77777777" w:rsidR="004A7540" w:rsidRPr="00152E2E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9D97432" w14:textId="77777777" w:rsidR="004A7540" w:rsidRPr="00152E2E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64B752F" w14:textId="77777777" w:rsidR="004A7540" w:rsidRPr="00152E2E" w:rsidRDefault="004A7540" w:rsidP="00E32869">
            <w:pPr>
              <w:widowControl w:val="0"/>
              <w:spacing w:line="288" w:lineRule="auto"/>
              <w:ind w:left="143" w:hanging="14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7DB6FCF" w14:textId="77777777" w:rsidR="004A7540" w:rsidRPr="00152E2E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85D029D" w14:textId="77777777" w:rsidR="004A7540" w:rsidRPr="00152E2E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E3160F" w:rsidRPr="00152E2E" w14:paraId="0BEBDA32" w14:textId="77777777" w:rsidTr="00E3160F">
        <w:trPr>
          <w:trHeight w:val="51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EA3EC" w14:textId="77777777" w:rsidR="00E3160F" w:rsidRPr="00152E2E" w:rsidRDefault="00E3160F" w:rsidP="009F5DD9">
            <w:pPr>
              <w:spacing w:line="288" w:lineRule="auto"/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3.1</w:t>
            </w:r>
          </w:p>
        </w:tc>
        <w:tc>
          <w:tcPr>
            <w:tcW w:w="2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34345" w14:textId="20F43A53" w:rsidR="00E3160F" w:rsidRPr="00E3160F" w:rsidRDefault="005A5CC9" w:rsidP="00E3160F">
            <w:pPr>
              <w:spacing w:line="288" w:lineRule="auto"/>
              <w:jc w:val="both"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Posúdenie administratívnych a odborných kapacít na riadenie, implementáciu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a zabezpečenie udržateľnosti projektu</w:t>
            </w:r>
          </w:p>
        </w:tc>
        <w:tc>
          <w:tcPr>
            <w:tcW w:w="3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CDDE" w14:textId="77777777" w:rsidR="005A5CC9" w:rsidRDefault="005A5CC9" w:rsidP="005A5CC9">
            <w:pPr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 xml:space="preserve">Posudzuje sa zostavenie realizačného tímu žiadateľa s dostatočnými administratívnymi a odbornými kapacitami na riadenie a odbornú realizáciu projektu a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jeho následnú udržateľnosť (vrátane rozdelenia kompetencií, definovania potrebných odborných znalostí, vzdelania atď.).</w:t>
            </w:r>
          </w:p>
          <w:p w14:paraId="3CCA7851" w14:textId="77777777" w:rsidR="005A5CC9" w:rsidRDefault="005A5CC9" w:rsidP="005A5CC9">
            <w:pPr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  <w:p w14:paraId="3E769DE2" w14:textId="288084B1" w:rsidR="005A5CC9" w:rsidRDefault="005A5CC9" w:rsidP="005A5CC9">
            <w:pPr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Arial" w:hAnsi="Arial" w:cs="Arial"/>
                <w:iCs/>
                <w:color w:val="000000" w:themeColor="text1"/>
                <w:sz w:val="19"/>
                <w:szCs w:val="19"/>
              </w:rPr>
              <w:t>Administratívne a odborné kapacity môžu byť zabezpečené buď interne alebo externe.</w:t>
            </w:r>
          </w:p>
          <w:p w14:paraId="6793B480" w14:textId="77777777" w:rsidR="005A5CC9" w:rsidRDefault="005A5CC9" w:rsidP="005A5C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  <w:p w14:paraId="15920EA0" w14:textId="22CFD5E1" w:rsidR="00E3160F" w:rsidRPr="00152E2E" w:rsidRDefault="00E3160F" w:rsidP="0079362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97D5" w14:textId="77777777" w:rsidR="00E3160F" w:rsidRPr="00E3160F" w:rsidRDefault="00E3160F" w:rsidP="00E3160F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3160F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Vylučujúce kritérium</w:t>
            </w:r>
          </w:p>
          <w:p w14:paraId="1F4A3B11" w14:textId="77777777" w:rsidR="00E3160F" w:rsidRPr="00152E2E" w:rsidRDefault="00E3160F" w:rsidP="00E3160F">
            <w:pPr>
              <w:spacing w:line="288" w:lineRule="auto"/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8C979" w14:textId="37CD6AC4" w:rsidR="00E3160F" w:rsidRPr="00152E2E" w:rsidRDefault="00E3160F" w:rsidP="00E3160F">
            <w:pPr>
              <w:spacing w:line="288" w:lineRule="auto"/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3160F">
              <w:rPr>
                <w:rFonts w:ascii="Arial" w:hAnsi="Arial" w:cs="Arial"/>
                <w:color w:val="000000" w:themeColor="text1"/>
                <w:sz w:val="19"/>
                <w:szCs w:val="19"/>
              </w:rPr>
              <w:t>áno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4424" w14:textId="369AC1C1" w:rsidR="00E3160F" w:rsidRPr="00E3160F" w:rsidRDefault="005A5CC9" w:rsidP="0079362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Administratívne a odborné kapacity žiadateľa (zabezpečené buď interne alebo externe) sú dostatočné z hľadiska ich počtu, odborných znalostí, skúseností, jednotlivé kompetencie sú zadefinované komplexne a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lastRenderedPageBreak/>
              <w:t>vytvárajú predpoklad pre správne riadenie, implementáciu a zabezpečenie udržateľnosti projektu po ukončení jeho realizácie.</w:t>
            </w:r>
          </w:p>
        </w:tc>
      </w:tr>
      <w:tr w:rsidR="00E3160F" w:rsidRPr="00152E2E" w14:paraId="012D8E6F" w14:textId="77777777" w:rsidTr="00E3160F">
        <w:trPr>
          <w:trHeight w:val="495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5DB8" w14:textId="77777777" w:rsidR="00E3160F" w:rsidRPr="00152E2E" w:rsidRDefault="00E3160F" w:rsidP="003272C6">
            <w:pPr>
              <w:spacing w:line="288" w:lineRule="auto"/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4678" w14:textId="77777777" w:rsidR="00E3160F" w:rsidRPr="00152E2E" w:rsidRDefault="00E3160F" w:rsidP="003272C6">
            <w:pPr>
              <w:spacing w:line="288" w:lineRule="auto"/>
              <w:contextualSpacing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22F5A" w14:textId="77777777" w:rsidR="00E3160F" w:rsidRPr="00E3160F" w:rsidRDefault="00E3160F" w:rsidP="003272C6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F6DA8" w14:textId="77777777" w:rsidR="00E3160F" w:rsidRPr="00E3160F" w:rsidRDefault="00E3160F" w:rsidP="003272C6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E9755" w14:textId="7B6E25B5" w:rsidR="00E3160F" w:rsidRPr="00E3160F" w:rsidRDefault="00E3160F" w:rsidP="003272C6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3160F">
              <w:rPr>
                <w:rFonts w:ascii="Arial" w:hAnsi="Arial" w:cs="Arial"/>
                <w:color w:val="000000" w:themeColor="text1"/>
                <w:sz w:val="19"/>
                <w:szCs w:val="19"/>
              </w:rPr>
              <w:t>nie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04E6D" w14:textId="5198D1C9" w:rsidR="00E3160F" w:rsidRPr="00E3160F" w:rsidRDefault="001A43F9" w:rsidP="0079362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Administratívne a odborné kapacity žiadateľa (zabezpečené buď interne alebo externe) sú nedostatočné v minimálne jednom z nasledovných hľadísk: počet, odborné znalosti a skúsenosti, nekompletný/nedostatočný tím zamestnancov MAS, pričom nedostatky administratívnych kapacít vytvárajú ohrozenie pre správne riadenie, implementáciu a udržateľnosť projektu po jeho ukončení.</w:t>
            </w:r>
          </w:p>
        </w:tc>
      </w:tr>
    </w:tbl>
    <w:p w14:paraId="1C1704DD" w14:textId="6C5A1EDB" w:rsidR="006B038C" w:rsidRPr="00152E2E" w:rsidRDefault="006B038C" w:rsidP="0065684A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52E2E">
        <w:rPr>
          <w:rFonts w:ascii="Arial" w:hAnsi="Arial" w:cs="Arial"/>
          <w:color w:val="000000" w:themeColor="text1"/>
          <w:sz w:val="19"/>
          <w:szCs w:val="19"/>
        </w:rPr>
        <w:t>Hodnotiteľ posudzuje informácie uvedené v</w:t>
      </w:r>
      <w:r w:rsidR="00DB0A22">
        <w:rPr>
          <w:rFonts w:ascii="Arial" w:hAnsi="Arial" w:cs="Arial"/>
          <w:color w:val="000000" w:themeColor="text1"/>
          <w:sz w:val="19"/>
          <w:szCs w:val="19"/>
        </w:rPr>
        <w:t> </w:t>
      </w:r>
      <w:r w:rsidRPr="00152E2E">
        <w:rPr>
          <w:rFonts w:ascii="Arial" w:hAnsi="Arial" w:cs="Arial"/>
          <w:color w:val="000000" w:themeColor="text1"/>
          <w:sz w:val="19"/>
          <w:szCs w:val="19"/>
        </w:rPr>
        <w:t>časti</w:t>
      </w:r>
      <w:r w:rsidR="00DB0A22">
        <w:rPr>
          <w:rFonts w:ascii="Arial" w:hAnsi="Arial" w:cs="Arial"/>
          <w:color w:val="000000" w:themeColor="text1"/>
          <w:sz w:val="19"/>
          <w:szCs w:val="19"/>
        </w:rPr>
        <w:t>ach ŽoNFP:</w:t>
      </w:r>
      <w:r w:rsidRPr="00152E2E">
        <w:rPr>
          <w:rFonts w:ascii="Arial" w:hAnsi="Arial" w:cs="Arial"/>
          <w:color w:val="000000" w:themeColor="text1"/>
          <w:sz w:val="19"/>
          <w:szCs w:val="19"/>
        </w:rPr>
        <w:t xml:space="preserve"> 7.3 Situácia po realizácii projektu a udržateľnosť projektu, 7.4 Administratívna a prevádzková kapacita žiadateľa.</w:t>
      </w:r>
    </w:p>
    <w:p w14:paraId="3A22453D" w14:textId="77777777" w:rsidR="006B038C" w:rsidRPr="00152E2E" w:rsidRDefault="006B038C" w:rsidP="0065684A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Hodnotiteľ posudzuje najmä plnenie nasledovných oblastí:</w:t>
      </w:r>
    </w:p>
    <w:p w14:paraId="4FC6FC6B" w14:textId="5D75B46F" w:rsidR="006B038C" w:rsidRPr="00152E2E" w:rsidRDefault="006B038C" w:rsidP="0065684A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zabezpečenie administratívnych a odborných kapacít pre riadenie projektu: monitorovanie projektu, finančné riadenie projektu, publicita a informovanie, účtovanie, vedenie evidencie a archivácia, zabezpečenie súladu realizácie projektu so zmluvou o  NFP (posudzuje sa</w:t>
      </w:r>
      <w:r w:rsidR="00B81A41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či žiadateľ preukázal, že disponuje</w:t>
      </w:r>
      <w:r w:rsidR="003B6174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alebo bude disponovať</w:t>
      </w: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internými alebo externými kapacitami na zabezpečenie riadenia projektu – t.j. vie zabezpečiť dostatočné interné administratívne kapacity s potrebnou odbornou spôsobilosťou a know-how potrebným pre zabezpečenie všetkých oblastí riadenia projektu, resp. dokáže formulovať dostatočné odborné požiadavky pre externé riadenie, ktorými sa zabezpečí správne riadenie projektu,</w:t>
      </w:r>
    </w:p>
    <w:p w14:paraId="1FCE64BF" w14:textId="0797F140" w:rsidR="006B038C" w:rsidRPr="00152E2E" w:rsidRDefault="006B038C" w:rsidP="0065684A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zabezpečenie administratívnych a odborných kapacít pre realizáciu projektu: posudzuje sa</w:t>
      </w:r>
      <w:r w:rsidR="00BF2875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či žiadateľ preukázal, že disponuje</w:t>
      </w:r>
      <w:r w:rsidR="003B6174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alebo bude disponovať </w:t>
      </w: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internými alebo externými kapacitami na zabezpečenie realizácie projektu -  t.j. vie zabezpečiť dostatočné personálne kapacity s potrebnou odbornou spôsobilosťou a know-how potrebným pre zabezpečenie realizácie aktivít projektu, resp. dokáže formulovať dostatočné odborné požiadavky pre zabezpečenie realizácie aktivít projektu vrátane rozdelenia kompetencií, definovania potrebných odborných znalostí, vzdelania atď.</w:t>
      </w:r>
    </w:p>
    <w:p w14:paraId="4BFBBEFD" w14:textId="38F60112" w:rsidR="006B038C" w:rsidRPr="00152E2E" w:rsidRDefault="006B038C" w:rsidP="0065684A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Hodnotiteľ hodnotí najmä mieru zabezpečenia administratívnych a odborných kapacít pre riadenie projektu a to najmä:</w:t>
      </w:r>
    </w:p>
    <w:p w14:paraId="13DAD451" w14:textId="0D607A31" w:rsidR="006B038C" w:rsidRPr="00B05D7A" w:rsidRDefault="006B038C" w:rsidP="0065684A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komplexným definovaním jednotlivých pozícií riadiaceho tímu </w:t>
      </w:r>
      <w:r w:rsidR="003B6174"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(</w:t>
      </w:r>
      <w:r w:rsidR="00893D34"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napr. projektový manažér</w:t>
      </w:r>
      <w:r w:rsidR="00893D34">
        <w:rPr>
          <w:rFonts w:ascii="Arial" w:hAnsi="Arial" w:cs="Arial"/>
          <w:color w:val="000000" w:themeColor="text1"/>
          <w:sz w:val="19"/>
          <w:szCs w:val="19"/>
          <w:lang w:val="sk-SK"/>
        </w:rPr>
        <w:t>/Manažér MAS</w:t>
      </w:r>
      <w:r w:rsidR="00893D34"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, </w:t>
      </w:r>
      <w:r w:rsidR="00893D34">
        <w:rPr>
          <w:rFonts w:ascii="Arial" w:hAnsi="Arial" w:cs="Arial"/>
          <w:color w:val="000000" w:themeColor="text1"/>
          <w:sz w:val="19"/>
          <w:szCs w:val="19"/>
          <w:lang w:val="sk-SK"/>
        </w:rPr>
        <w:t>odborný administratívny asistent/ekonomický manažér, administratívny pracovník</w:t>
      </w:r>
      <w:r w:rsidR="00893D34"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a pod.</w:t>
      </w:r>
      <w:r w:rsidR="00893D34">
        <w:rPr>
          <w:rFonts w:ascii="Arial" w:hAnsi="Arial" w:cs="Arial"/>
          <w:color w:val="000000" w:themeColor="text1"/>
          <w:sz w:val="19"/>
          <w:szCs w:val="19"/>
          <w:lang w:val="sk-SK"/>
        </w:rPr>
        <w:t>, v súlade s vývzou na financovanie prevádzkových nákladov MAS</w:t>
      </w:r>
      <w:r w:rsidR="003B6174" w:rsidRPr="00B05D7A">
        <w:rPr>
          <w:rFonts w:ascii="Arial" w:hAnsi="Arial" w:cs="Arial"/>
          <w:color w:val="000000" w:themeColor="text1"/>
          <w:sz w:val="19"/>
          <w:szCs w:val="19"/>
          <w:lang w:val="sk-SK"/>
        </w:rPr>
        <w:t>)</w:t>
      </w:r>
      <w:r w:rsidRPr="00B05D7A">
        <w:rPr>
          <w:rFonts w:ascii="Arial" w:hAnsi="Arial" w:cs="Arial"/>
          <w:color w:val="000000" w:themeColor="text1"/>
          <w:sz w:val="19"/>
          <w:szCs w:val="19"/>
          <w:lang w:val="sk-SK"/>
        </w:rPr>
        <w:t>;</w:t>
      </w:r>
    </w:p>
    <w:p w14:paraId="76980734" w14:textId="77777777" w:rsidR="006B038C" w:rsidRPr="00152E2E" w:rsidRDefault="006B038C" w:rsidP="0065684A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preukázaním odborných schopností a skúseností členov projektového tímu (napr. na základe stručného popis pracovných skúseností, vzdelania členov projektového tímu, resp. uvedením kvalifikačných požiadaviek na jednotlivé pozície).</w:t>
      </w:r>
    </w:p>
    <w:p w14:paraId="24F16508" w14:textId="542E57B8" w:rsidR="00E3160F" w:rsidRPr="00E3160F" w:rsidRDefault="00E3160F" w:rsidP="0065553A">
      <w:pPr>
        <w:spacing w:after="120" w:line="288" w:lineRule="auto"/>
        <w:jc w:val="both"/>
        <w:rPr>
          <w:rFonts w:ascii="Arial" w:eastAsia="Helvetica" w:hAnsi="Arial" w:cs="Arial"/>
          <w:color w:val="000000" w:themeColor="text1"/>
          <w:sz w:val="19"/>
          <w:szCs w:val="19"/>
        </w:rPr>
      </w:pPr>
      <w:r w:rsidRPr="00E3160F">
        <w:rPr>
          <w:rFonts w:ascii="Arial" w:hAnsi="Arial" w:cs="Arial"/>
          <w:color w:val="000000" w:themeColor="text1"/>
          <w:sz w:val="19"/>
          <w:szCs w:val="19"/>
        </w:rPr>
        <w:t xml:space="preserve">V prípade, že </w:t>
      </w:r>
      <w:r w:rsidR="0065553A">
        <w:rPr>
          <w:rFonts w:ascii="Arial" w:hAnsi="Arial" w:cs="Arial"/>
          <w:color w:val="000000" w:themeColor="text1"/>
          <w:sz w:val="19"/>
          <w:szCs w:val="19"/>
        </w:rPr>
        <w:t>a</w:t>
      </w:r>
      <w:r w:rsidR="0065553A" w:rsidRPr="00E3160F">
        <w:rPr>
          <w:rFonts w:ascii="Arial" w:eastAsia="Calibri" w:hAnsi="Arial" w:cs="Arial"/>
          <w:color w:val="000000" w:themeColor="text1"/>
          <w:sz w:val="19"/>
          <w:szCs w:val="19"/>
        </w:rPr>
        <w:t>dministratívne a odborné kapacity žiadateľa (zabezpečené buď interne alebo externe) sú dostatočné z hľadiska ich počtu, odborných znalostí, skúseností, jednotlivé kompetencie sú zadefinované komplexne a vytvárajú predpoklad pre správne riadenie, implementáciu a zabezpečenie udržateľnosti projektu po ukončení jeho realizácie</w:t>
      </w:r>
      <w:r w:rsidRPr="00E3160F">
        <w:rPr>
          <w:rFonts w:ascii="Arial" w:eastAsia="Helvetica" w:hAnsi="Arial" w:cs="Arial"/>
          <w:color w:val="000000" w:themeColor="text1"/>
          <w:sz w:val="19"/>
          <w:szCs w:val="19"/>
        </w:rPr>
        <w:t xml:space="preserve">, hodnotiteľ </w:t>
      </w:r>
      <w:r w:rsidR="0065553A">
        <w:rPr>
          <w:rFonts w:ascii="Arial" w:eastAsia="Helvetica" w:hAnsi="Arial" w:cs="Arial"/>
          <w:color w:val="000000" w:themeColor="text1"/>
          <w:sz w:val="19"/>
          <w:szCs w:val="19"/>
        </w:rPr>
        <w:t xml:space="preserve">priradí </w:t>
      </w:r>
      <w:r w:rsidRPr="00E3160F">
        <w:rPr>
          <w:rFonts w:ascii="Arial" w:eastAsia="Helvetica" w:hAnsi="Arial" w:cs="Arial"/>
          <w:color w:val="000000" w:themeColor="text1"/>
          <w:sz w:val="19"/>
          <w:szCs w:val="19"/>
        </w:rPr>
        <w:t xml:space="preserve">odpoveď (áno). V prípade, </w:t>
      </w:r>
      <w:r w:rsidR="0021224E">
        <w:rPr>
          <w:rFonts w:ascii="Arial" w:eastAsia="Helvetica" w:hAnsi="Arial" w:cs="Arial"/>
          <w:color w:val="000000" w:themeColor="text1"/>
          <w:sz w:val="19"/>
          <w:szCs w:val="19"/>
        </w:rPr>
        <w:t xml:space="preserve">že </w:t>
      </w:r>
      <w:r w:rsidR="00793629">
        <w:rPr>
          <w:rFonts w:ascii="Arial" w:eastAsia="Helvetica" w:hAnsi="Arial" w:cs="Arial"/>
          <w:color w:val="000000" w:themeColor="text1"/>
          <w:sz w:val="19"/>
          <w:szCs w:val="19"/>
        </w:rPr>
        <w:t>a</w:t>
      </w:r>
      <w:r w:rsidR="00793629" w:rsidRPr="00793629">
        <w:rPr>
          <w:rFonts w:ascii="Arial" w:hAnsi="Arial" w:cs="Arial"/>
          <w:color w:val="000000" w:themeColor="text1"/>
          <w:sz w:val="19"/>
          <w:szCs w:val="19"/>
        </w:rPr>
        <w:t xml:space="preserve">dministratívne a odborné kapacity žiadateľa (zabezpečené buď interne alebo externe) sú nedostatočné v minimálne </w:t>
      </w:r>
      <w:r w:rsidR="00793629" w:rsidRPr="00793629">
        <w:rPr>
          <w:rFonts w:ascii="Arial" w:hAnsi="Arial" w:cs="Arial"/>
          <w:color w:val="000000" w:themeColor="text1"/>
          <w:sz w:val="19"/>
          <w:szCs w:val="19"/>
        </w:rPr>
        <w:lastRenderedPageBreak/>
        <w:t>jednom z nasledovných hľadísk: počet, odborné znalosti a skúsenosti, ne</w:t>
      </w:r>
      <w:r w:rsidR="00893D34">
        <w:rPr>
          <w:rFonts w:ascii="Arial" w:hAnsi="Arial" w:cs="Arial"/>
          <w:color w:val="000000" w:themeColor="text1"/>
          <w:sz w:val="19"/>
          <w:szCs w:val="19"/>
        </w:rPr>
        <w:t>dostatočne definované pozície projektového tímu</w:t>
      </w:r>
      <w:r w:rsidR="00793629" w:rsidRPr="00793629">
        <w:rPr>
          <w:rFonts w:ascii="Arial" w:hAnsi="Arial" w:cs="Arial"/>
          <w:color w:val="000000" w:themeColor="text1"/>
          <w:sz w:val="19"/>
          <w:szCs w:val="19"/>
        </w:rPr>
        <w:t>, pričom nedostatky administratívnych kapacít vytvárajú ohrozenie pre správne riadenie a implementáciu projektu</w:t>
      </w:r>
      <w:r w:rsidRPr="00E3160F">
        <w:rPr>
          <w:rFonts w:ascii="Arial" w:eastAsia="Helvetica" w:hAnsi="Arial" w:cs="Arial"/>
          <w:color w:val="000000" w:themeColor="text1"/>
          <w:sz w:val="19"/>
          <w:szCs w:val="19"/>
        </w:rPr>
        <w:t xml:space="preserve">, hodnotiteľ zvolí odpoveď (nie). </w:t>
      </w:r>
    </w:p>
    <w:p w14:paraId="5BBD9F40" w14:textId="77777777" w:rsidR="00E3160F" w:rsidRDefault="00E3160F" w:rsidP="00E3160F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14CD2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Hodnotiteľ svoju odpoveď zdôvodní v hodnotiacom hárku odborného hodnotenia v časti </w:t>
      </w:r>
      <w:r w:rsidRPr="00114CD2">
        <w:rPr>
          <w:rFonts w:ascii="Arial" w:eastAsiaTheme="majorEastAsia" w:hAnsi="Arial" w:cs="Arial"/>
          <w:color w:val="000000" w:themeColor="text1"/>
          <w:sz w:val="19"/>
          <w:szCs w:val="19"/>
          <w:lang w:val="sk-SK" w:bidi="en-US"/>
        </w:rPr>
        <w:t>Komentár</w:t>
      </w:r>
      <w:r w:rsidRPr="00114CD2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a súčasne uvedie odkaz na dokument alebo relevantnú časť (ŽoNFP a relevantnej prílohy), na základe ktorej bolo vykonané hodnotenie. Hodnotiteľ je povinný uviesť odpoveď pri každom konkrétnom hodnotení vylučujúceho kritéria, a to v prípade kladného ako i negatívneho hodnotenia</w:t>
      </w:r>
    </w:p>
    <w:p w14:paraId="74DB6623" w14:textId="77777777" w:rsidR="007806B7" w:rsidRDefault="007806B7" w:rsidP="00E3160F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587"/>
        <w:gridCol w:w="14405"/>
      </w:tblGrid>
      <w:tr w:rsidR="006B000A" w:rsidRPr="00152E2E" w14:paraId="57691E8B" w14:textId="77777777" w:rsidTr="00FF2558">
        <w:trPr>
          <w:trHeight w:val="521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96F2C37" w14:textId="77777777" w:rsidR="006B000A" w:rsidRPr="00152E2E" w:rsidRDefault="006B000A" w:rsidP="008836B7">
            <w:pPr>
              <w:widowControl w:val="0"/>
              <w:spacing w:line="288" w:lineRule="auto"/>
              <w:ind w:right="2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4.</w:t>
            </w:r>
          </w:p>
        </w:tc>
        <w:tc>
          <w:tcPr>
            <w:tcW w:w="1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00311E" w14:textId="77777777" w:rsidR="006B000A" w:rsidRPr="00152E2E" w:rsidRDefault="006B000A" w:rsidP="008836B7">
            <w:pPr>
              <w:widowControl w:val="0"/>
              <w:spacing w:line="288" w:lineRule="auto"/>
              <w:ind w:right="2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</w:tr>
    </w:tbl>
    <w:p w14:paraId="0DDF74B6" w14:textId="77777777" w:rsidR="00BE2F8F" w:rsidRPr="00152E2E" w:rsidRDefault="00BE2F8F" w:rsidP="009F5DD9">
      <w:pPr>
        <w:spacing w:after="0"/>
      </w:pPr>
    </w:p>
    <w:tbl>
      <w:tblPr>
        <w:tblStyle w:val="TableGrid4"/>
        <w:tblW w:w="14992" w:type="dxa"/>
        <w:tblLook w:val="04A0" w:firstRow="1" w:lastRow="0" w:firstColumn="1" w:lastColumn="0" w:noHBand="0" w:noVBand="1"/>
      </w:tblPr>
      <w:tblGrid>
        <w:gridCol w:w="603"/>
        <w:gridCol w:w="2199"/>
        <w:gridCol w:w="5244"/>
        <w:gridCol w:w="1398"/>
        <w:gridCol w:w="1557"/>
        <w:gridCol w:w="3991"/>
      </w:tblGrid>
      <w:tr w:rsidR="00D60222" w:rsidRPr="00152E2E" w14:paraId="70CEF7FE" w14:textId="77777777" w:rsidTr="00973C38">
        <w:trPr>
          <w:trHeight w:val="397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90AD5D" w14:textId="77777777" w:rsidR="00171453" w:rsidRPr="00152E2E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457B163" w14:textId="77777777" w:rsidR="00171453" w:rsidRPr="00152E2E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3CEC53" w14:textId="77777777" w:rsidR="00171453" w:rsidRPr="00152E2E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342D8F5" w14:textId="77777777" w:rsidR="00171453" w:rsidRPr="00152E2E" w:rsidRDefault="00171453" w:rsidP="00E32869">
            <w:pPr>
              <w:widowControl w:val="0"/>
              <w:spacing w:line="288" w:lineRule="auto"/>
              <w:ind w:left="143" w:hanging="142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68A20AC" w14:textId="77777777" w:rsidR="00171453" w:rsidRPr="00152E2E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C144605" w14:textId="77777777" w:rsidR="00171453" w:rsidRPr="00152E2E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65553A" w:rsidRPr="00152E2E" w14:paraId="31F1E069" w14:textId="77777777" w:rsidTr="00973C38">
        <w:trPr>
          <w:trHeight w:val="1450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A1BF" w14:textId="6F24462D" w:rsidR="0065553A" w:rsidRPr="00152E2E" w:rsidRDefault="0065553A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4.1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B01C4" w14:textId="2178DC07" w:rsidR="0065553A" w:rsidRPr="00152E2E" w:rsidRDefault="00B05D7A" w:rsidP="0021224E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Oprávnenosť výdavkov projektu</w:t>
            </w: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- obsahová oprávnenosť, účelnosť a účinnosť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E03D9" w14:textId="284CC304" w:rsidR="0065553A" w:rsidRPr="00152E2E" w:rsidRDefault="00B05D7A" w:rsidP="0021224E">
            <w:pPr>
              <w:spacing w:line="288" w:lineRule="auto"/>
              <w:jc w:val="both"/>
              <w:rPr>
                <w:rFonts w:ascii="Arial" w:eastAsia="Helvetica" w:hAnsi="Arial" w:cs="Arial"/>
                <w:i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Posudzuje sa, či sú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navrhované výdavky na realizáciu projektu</w:t>
            </w: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oprávnené v zmysle riadiacej dokumentácie IROP upravujúcej oblasť oprávnenosti výdavkov, resp. výzvy, či sú účelné z pohľadu dosahovania stanovených cieľov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projektu, resp. schválenej stratégie MAS</w:t>
            </w: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a či spĺňajú zásadu </w:t>
            </w: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účinnosti (t.j. plnenie stanovených cieľov a dosahovanie plánovaných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výstupov</w:t>
            </w: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).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68914" w14:textId="2E81A864" w:rsidR="0065553A" w:rsidRPr="00152E2E" w:rsidRDefault="0065553A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97CF" w14:textId="2833C70A" w:rsidR="0065553A" w:rsidRPr="00152E2E" w:rsidRDefault="0065553A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áno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CE58" w14:textId="26B6C8D0" w:rsidR="0065553A" w:rsidRPr="00152E2E" w:rsidRDefault="00B05D7A" w:rsidP="00893D34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Všetky žiadateľom navrhované výdavky na realizáciu projektu sú</w:t>
            </w: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vecne oprávnen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é</w:t>
            </w: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(obsahová oprávnenosť, účelnosť a účinnosť).</w:t>
            </w:r>
          </w:p>
        </w:tc>
      </w:tr>
      <w:tr w:rsidR="0065553A" w:rsidRPr="00152E2E" w14:paraId="7DD5D1C5" w14:textId="77777777" w:rsidTr="00973C38">
        <w:trPr>
          <w:trHeight w:val="709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D8D7" w14:textId="77777777" w:rsidR="0065553A" w:rsidRPr="00152E2E" w:rsidRDefault="0065553A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D6887" w14:textId="77777777" w:rsidR="0065553A" w:rsidRPr="00152E2E" w:rsidRDefault="0065553A" w:rsidP="009F5DD9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D445" w14:textId="77777777" w:rsidR="0065553A" w:rsidRPr="00152E2E" w:rsidRDefault="0065553A" w:rsidP="009F5DD9">
            <w:pPr>
              <w:spacing w:line="288" w:lineRule="auto"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0AA6" w14:textId="77777777" w:rsidR="0065553A" w:rsidRPr="00152E2E" w:rsidRDefault="0065553A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42E5" w14:textId="02EC1A56" w:rsidR="0065553A" w:rsidRPr="00152E2E" w:rsidRDefault="0065553A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nie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B14B3" w14:textId="30157333" w:rsidR="0065553A" w:rsidRPr="00152E2E" w:rsidRDefault="00B05D7A" w:rsidP="00893D34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Žiadateľom navrhované výdavky nie sú</w:t>
            </w: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vecne oprávnen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é</w:t>
            </w: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(obsahová oprávnenosť, účelnosť a účinnosť).</w:t>
            </w:r>
          </w:p>
        </w:tc>
      </w:tr>
    </w:tbl>
    <w:p w14:paraId="20048A1F" w14:textId="331C37FC" w:rsidR="00856944" w:rsidRPr="00152E2E" w:rsidRDefault="00856944" w:rsidP="00973C38">
      <w:pPr>
        <w:spacing w:after="6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52E2E">
        <w:rPr>
          <w:rFonts w:ascii="Arial" w:hAnsi="Arial" w:cs="Arial"/>
          <w:color w:val="000000" w:themeColor="text1"/>
          <w:sz w:val="19"/>
          <w:szCs w:val="19"/>
        </w:rPr>
        <w:t>Hodnotiteľ posudzuje najmä informácie uvedené v častiach ŽoNFP: 11. Rozpočet projektu, príloha</w:t>
      </w:r>
      <w:r w:rsidR="00DB0A22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152E2E">
        <w:rPr>
          <w:rFonts w:ascii="Arial" w:hAnsi="Arial" w:cs="Arial"/>
          <w:color w:val="000000" w:themeColor="text1"/>
          <w:sz w:val="19"/>
          <w:szCs w:val="19"/>
        </w:rPr>
        <w:t xml:space="preserve">Rozpočet projektu, </w:t>
      </w:r>
      <w:r w:rsidR="00893D34">
        <w:rPr>
          <w:rFonts w:ascii="Arial" w:hAnsi="Arial" w:cs="Arial"/>
          <w:color w:val="000000" w:themeColor="text1"/>
          <w:sz w:val="19"/>
          <w:szCs w:val="19"/>
        </w:rPr>
        <w:t>príloha 3f Príručky pre žiadateľa, Príloha 3d Príručky pre žiadateľa</w:t>
      </w:r>
    </w:p>
    <w:p w14:paraId="69337CD5" w14:textId="2F18E3CB" w:rsidR="00856944" w:rsidRPr="00152E2E" w:rsidRDefault="00856944" w:rsidP="00885E81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Hodnotiteľ posudzuje obsahovú/vecnú stránku jednotlivých výdavkov</w:t>
      </w:r>
      <w:r w:rsidR="00F77415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(posúdenie vecnej a obsahovej stránky zodpovedá posúdeniu súladu so schválenou stratégiou MAS)</w:t>
      </w: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na všetkých úrovniach podrobnosti rozpočtu. V rámci hodnotiaceho kritéria sa jednotlivé výdavky hodnotia z nasledovných aspektov:</w:t>
      </w:r>
      <w:r w:rsidR="00B05D7A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</w:t>
      </w:r>
      <w:r w:rsidR="00893D34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</w:t>
      </w:r>
    </w:p>
    <w:p w14:paraId="444F3D5A" w14:textId="5C9C92B1" w:rsidR="00CB58D2" w:rsidRDefault="00856944" w:rsidP="00973C3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musia priamo súvisieť s oprávnenými aktivitami</w:t>
      </w:r>
    </w:p>
    <w:p w14:paraId="7748F2B5" w14:textId="5AB51DEF" w:rsidR="00856944" w:rsidRPr="00152E2E" w:rsidRDefault="00CB58D2" w:rsidP="00973C3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musia byť v súlade so schválenou stratégiou MAS,</w:t>
      </w:r>
      <w:r w:rsidR="00856944"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</w:t>
      </w:r>
    </w:p>
    <w:p w14:paraId="44940935" w14:textId="54F967BD" w:rsidR="00856944" w:rsidRPr="00152E2E" w:rsidRDefault="00856944" w:rsidP="00973C3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musia byť v súlade so zoznamom oprávnených výdavkov uvedených v</w:t>
      </w:r>
      <w:r w:rsidR="00BF2875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o </w:t>
      </w: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výzve na predkladanie žiadostí o NFP,</w:t>
      </w:r>
    </w:p>
    <w:p w14:paraId="7E320F0A" w14:textId="77777777" w:rsidR="00856944" w:rsidRPr="00152E2E" w:rsidRDefault="00856944" w:rsidP="00973C3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navrhované výdavky musia byť účelné z pohľadu dosahovania stanovených cieľov projektu (t.j. či sú potrebné/nevyhnutné na realizáciu aktivít projektu),</w:t>
      </w:r>
    </w:p>
    <w:p w14:paraId="6177FC33" w14:textId="77777777" w:rsidR="00856944" w:rsidRPr="00152E2E" w:rsidRDefault="00856944" w:rsidP="00973C3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navrhované výdavky musia spĺňať zásadu účinnosti (t.j. zabezpečujú plnenie stanovených cieľov a dosahovanie plánovaných výsledkov).</w:t>
      </w:r>
    </w:p>
    <w:p w14:paraId="1FEA449A" w14:textId="77777777" w:rsidR="007806B7" w:rsidRDefault="007806B7" w:rsidP="00973C38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1F55E93C" w14:textId="77777777" w:rsidR="00856944" w:rsidRPr="00152E2E" w:rsidRDefault="00856944" w:rsidP="00973C38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V prípade identifikácie neoprávnených výdavkov projektu na základe uvedených kritérií hodnotiteľ identifikuje jednotlivé výdavky a zníži výšku celkových oprávnených výdavkov projektu ich zaradením do neoprávnených výdavkov </w:t>
      </w: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– hodnotiteľ uvedie identifikáciu neoprávnených výdavkov, sumu identifikovaných neoprávnených výdavkov a zdôvodnenie v komentári hodnotiaceho hárku.</w:t>
      </w:r>
    </w:p>
    <w:p w14:paraId="233147B4" w14:textId="4CB020DF" w:rsidR="0021224E" w:rsidRPr="0021224E" w:rsidRDefault="00856944" w:rsidP="0021224E">
      <w:pPr>
        <w:spacing w:after="120" w:line="288" w:lineRule="auto"/>
        <w:jc w:val="both"/>
        <w:rPr>
          <w:rFonts w:ascii="Arial" w:eastAsia="Helvetica" w:hAnsi="Arial" w:cs="Arial"/>
          <w:color w:val="000000" w:themeColor="text1"/>
          <w:sz w:val="19"/>
          <w:szCs w:val="19"/>
        </w:rPr>
      </w:pPr>
      <w:r w:rsidRPr="00152E2E">
        <w:rPr>
          <w:rFonts w:ascii="Arial" w:hAnsi="Arial" w:cs="Arial"/>
          <w:color w:val="000000" w:themeColor="text1"/>
          <w:sz w:val="19"/>
          <w:szCs w:val="19"/>
        </w:rPr>
        <w:lastRenderedPageBreak/>
        <w:t>Po vyhodnotení všetkých výdavkov hodnotiteľ zosumarizuje výsledky hodnotenia a</w:t>
      </w:r>
      <w:r w:rsidR="0021224E">
        <w:rPr>
          <w:rFonts w:ascii="Arial" w:hAnsi="Arial" w:cs="Arial"/>
          <w:color w:val="000000" w:themeColor="text1"/>
          <w:sz w:val="19"/>
          <w:szCs w:val="19"/>
        </w:rPr>
        <w:t xml:space="preserve"> v prípade, že </w:t>
      </w:r>
      <w:r w:rsidR="00B05D7A">
        <w:rPr>
          <w:rFonts w:ascii="Arial" w:eastAsia="Helvetica" w:hAnsi="Arial" w:cs="Arial"/>
          <w:color w:val="000000" w:themeColor="text1"/>
          <w:sz w:val="19"/>
          <w:szCs w:val="19"/>
        </w:rPr>
        <w:t xml:space="preserve">všetky </w:t>
      </w:r>
      <w:r w:rsidR="0021224E" w:rsidRPr="0021224E">
        <w:rPr>
          <w:rFonts w:ascii="Arial" w:eastAsia="Helvetica" w:hAnsi="Arial" w:cs="Arial"/>
          <w:color w:val="000000" w:themeColor="text1"/>
          <w:sz w:val="19"/>
          <w:szCs w:val="19"/>
        </w:rPr>
        <w:t xml:space="preserve">žiadateľom </w:t>
      </w:r>
      <w:r w:rsidR="00B05D7A">
        <w:rPr>
          <w:rFonts w:ascii="Arial" w:eastAsia="Helvetica" w:hAnsi="Arial" w:cs="Arial"/>
          <w:color w:val="000000" w:themeColor="text1"/>
          <w:sz w:val="19"/>
          <w:szCs w:val="19"/>
        </w:rPr>
        <w:t>navrhované výdavky na realizáciu projektu sú</w:t>
      </w:r>
      <w:r w:rsidR="00B05D7A" w:rsidRPr="002127C2">
        <w:rPr>
          <w:rFonts w:ascii="Arial" w:eastAsia="Helvetica" w:hAnsi="Arial" w:cs="Arial"/>
          <w:color w:val="000000" w:themeColor="text1"/>
          <w:sz w:val="19"/>
          <w:szCs w:val="19"/>
        </w:rPr>
        <w:t xml:space="preserve"> vecne oprávnen</w:t>
      </w:r>
      <w:r w:rsidR="00B05D7A">
        <w:rPr>
          <w:rFonts w:ascii="Arial" w:eastAsia="Helvetica" w:hAnsi="Arial" w:cs="Arial"/>
          <w:color w:val="000000" w:themeColor="text1"/>
          <w:sz w:val="19"/>
          <w:szCs w:val="19"/>
        </w:rPr>
        <w:t>é</w:t>
      </w:r>
      <w:r w:rsidR="00B05D7A" w:rsidRPr="002127C2">
        <w:rPr>
          <w:rFonts w:ascii="Arial" w:eastAsia="Helvetica" w:hAnsi="Arial" w:cs="Arial"/>
          <w:color w:val="000000" w:themeColor="text1"/>
          <w:sz w:val="19"/>
          <w:szCs w:val="19"/>
        </w:rPr>
        <w:t xml:space="preserve"> (obsahová oprávnenosť, účelnosť a účinnosť)</w:t>
      </w:r>
      <w:r w:rsidR="00B05D7A">
        <w:rPr>
          <w:rFonts w:ascii="Arial" w:eastAsia="Helvetica" w:hAnsi="Arial" w:cs="Arial"/>
          <w:color w:val="000000" w:themeColor="text1"/>
          <w:sz w:val="19"/>
          <w:szCs w:val="19"/>
        </w:rPr>
        <w:t xml:space="preserve">, </w:t>
      </w:r>
      <w:r w:rsidR="0021224E" w:rsidRPr="0021224E">
        <w:rPr>
          <w:rFonts w:ascii="Arial" w:eastAsia="Helvetica" w:hAnsi="Arial" w:cs="Arial"/>
          <w:color w:val="000000" w:themeColor="text1"/>
          <w:sz w:val="19"/>
          <w:szCs w:val="19"/>
        </w:rPr>
        <w:t xml:space="preserve">hodnotiteľ priradí odpoveď (áno). V prípade, </w:t>
      </w:r>
      <w:r w:rsidR="0021224E">
        <w:rPr>
          <w:rFonts w:ascii="Arial" w:eastAsia="Helvetica" w:hAnsi="Arial" w:cs="Arial"/>
          <w:color w:val="000000" w:themeColor="text1"/>
          <w:sz w:val="19"/>
          <w:szCs w:val="19"/>
        </w:rPr>
        <w:t xml:space="preserve">že </w:t>
      </w:r>
      <w:r w:rsidR="00B05D7A">
        <w:rPr>
          <w:rFonts w:ascii="Arial" w:eastAsia="Helvetica" w:hAnsi="Arial" w:cs="Arial"/>
          <w:color w:val="000000" w:themeColor="text1"/>
          <w:sz w:val="19"/>
          <w:szCs w:val="19"/>
        </w:rPr>
        <w:t>žiadateľom navrhované výdavky nie sú</w:t>
      </w:r>
      <w:r w:rsidR="00B05D7A" w:rsidRPr="002127C2">
        <w:rPr>
          <w:rFonts w:ascii="Arial" w:eastAsia="Helvetica" w:hAnsi="Arial" w:cs="Arial"/>
          <w:color w:val="000000" w:themeColor="text1"/>
          <w:sz w:val="19"/>
          <w:szCs w:val="19"/>
        </w:rPr>
        <w:t xml:space="preserve"> vecne oprávnen</w:t>
      </w:r>
      <w:r w:rsidR="00B05D7A">
        <w:rPr>
          <w:rFonts w:ascii="Arial" w:eastAsia="Helvetica" w:hAnsi="Arial" w:cs="Arial"/>
          <w:color w:val="000000" w:themeColor="text1"/>
          <w:sz w:val="19"/>
          <w:szCs w:val="19"/>
        </w:rPr>
        <w:t>é</w:t>
      </w:r>
      <w:r w:rsidR="00B05D7A" w:rsidRPr="002127C2">
        <w:rPr>
          <w:rFonts w:ascii="Arial" w:eastAsia="Helvetica" w:hAnsi="Arial" w:cs="Arial"/>
          <w:color w:val="000000" w:themeColor="text1"/>
          <w:sz w:val="19"/>
          <w:szCs w:val="19"/>
        </w:rPr>
        <w:t xml:space="preserve"> (obsahová oprávnenosť, účelnosť a účinnosť)</w:t>
      </w:r>
      <w:r w:rsidR="0021224E" w:rsidRPr="0021224E">
        <w:rPr>
          <w:rFonts w:ascii="Arial" w:eastAsia="Helvetica" w:hAnsi="Arial" w:cs="Arial"/>
          <w:color w:val="000000" w:themeColor="text1"/>
          <w:sz w:val="19"/>
          <w:szCs w:val="19"/>
        </w:rPr>
        <w:t xml:space="preserve">, hodnotiteľ zvolí odpoveď (nie). </w:t>
      </w:r>
    </w:p>
    <w:p w14:paraId="1E362DF7" w14:textId="44565DD5" w:rsidR="00522C7A" w:rsidRDefault="00856944" w:rsidP="00973C38">
      <w:pPr>
        <w:spacing w:after="6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52E2E">
        <w:rPr>
          <w:rFonts w:ascii="Arial" w:hAnsi="Arial" w:cs="Arial"/>
          <w:color w:val="000000" w:themeColor="text1"/>
          <w:sz w:val="19"/>
          <w:szCs w:val="19"/>
        </w:rPr>
        <w:t>Hodnotiteľ svoju odpoveď zdôvodní v hodnotiacom hárku odborného hodnotenia v časti Komentár a súčasne uvedie odkaz na dokument alebo relevantnú časť (ŽoNFP a relevantnej prílohy), na základe ktorej bolo vykonané hodnotenie. Hodnotiteľ je povinný uviesť odpoveď pri každom konkrétnom hodnotení vylučujúceho kritéria, a to v prípade kladného ako aj negatívneho hodnotenia.</w:t>
      </w:r>
    </w:p>
    <w:p w14:paraId="70F380E3" w14:textId="77777777" w:rsidR="009A6396" w:rsidRPr="00152E2E" w:rsidRDefault="009A6396" w:rsidP="00973C38">
      <w:pPr>
        <w:spacing w:after="6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14992" w:type="dxa"/>
        <w:tblLook w:val="04A0" w:firstRow="1" w:lastRow="0" w:firstColumn="1" w:lastColumn="0" w:noHBand="0" w:noVBand="1"/>
      </w:tblPr>
      <w:tblGrid>
        <w:gridCol w:w="604"/>
        <w:gridCol w:w="2198"/>
        <w:gridCol w:w="4394"/>
        <w:gridCol w:w="1399"/>
        <w:gridCol w:w="1557"/>
        <w:gridCol w:w="4840"/>
      </w:tblGrid>
      <w:tr w:rsidR="00171453" w:rsidRPr="00152E2E" w14:paraId="6FEDDB20" w14:textId="77777777" w:rsidTr="00B05D7A">
        <w:trPr>
          <w:trHeight w:val="397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0460FCC" w14:textId="77777777" w:rsidR="00171453" w:rsidRPr="00152E2E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AD8EC70" w14:textId="77777777" w:rsidR="00171453" w:rsidRPr="00152E2E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F34AAB" w14:textId="77777777" w:rsidR="00171453" w:rsidRPr="00152E2E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68474FD" w14:textId="77777777" w:rsidR="00171453" w:rsidRPr="00152E2E" w:rsidRDefault="00171453" w:rsidP="005B6FB6">
            <w:pPr>
              <w:widowControl w:val="0"/>
              <w:spacing w:line="288" w:lineRule="auto"/>
              <w:ind w:left="143" w:hanging="125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288D2D9" w14:textId="77777777" w:rsidR="00171453" w:rsidRPr="00152E2E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0D8681" w14:textId="77777777" w:rsidR="00171453" w:rsidRPr="00152E2E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F8707D" w:rsidRPr="00152E2E" w14:paraId="3E61F4B4" w14:textId="77777777" w:rsidTr="00B05D7A">
        <w:trPr>
          <w:trHeight w:val="1577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DD5BFE" w14:textId="708D3D5C" w:rsidR="00F8707D" w:rsidRPr="00152E2E" w:rsidRDefault="00F8707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4.2</w:t>
            </w: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1EE8A0" w14:textId="6F7EF16E" w:rsidR="00F8707D" w:rsidRPr="00152E2E" w:rsidRDefault="00F8707D" w:rsidP="009F5DD9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BA8C6D" w14:textId="4A630BA5" w:rsidR="00B05D7A" w:rsidRDefault="00B05D7A" w:rsidP="00B05D7A">
            <w:pPr>
              <w:widowControl w:val="0"/>
              <w:jc w:val="both"/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</w:pPr>
            <w:r w:rsidRPr="008868E9"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  <w:t>Posudzuje sa, či</w:t>
            </w:r>
            <w:r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  <w:t xml:space="preserve"> žiadateľ v projekte dostatočne definoval princípy, dostupné a efektívne nástroje a postupy, ktorými bude overovať splnenie podmienok hospodárnosti a efektívnosti.</w:t>
            </w:r>
          </w:p>
          <w:p w14:paraId="74A9FB19" w14:textId="77777777" w:rsidR="00B05D7A" w:rsidRDefault="00B05D7A" w:rsidP="00B05D7A">
            <w:pPr>
              <w:widowControl w:val="0"/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</w:pPr>
          </w:p>
          <w:p w14:paraId="7A308DB2" w14:textId="3812F58E" w:rsidR="00F8707D" w:rsidRPr="00152E2E" w:rsidRDefault="00B05D7A" w:rsidP="00B05D7A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  <w:t>Pozn.: pri definovaní nástrojov a postupov sa prihliada na ich časovú a ekonomickú efektívnosť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B8D48F" w14:textId="00ECE7DD" w:rsidR="00F8707D" w:rsidRPr="00152E2E" w:rsidRDefault="00F8707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8868E9">
              <w:rPr>
                <w:rFonts w:ascii="Arial" w:hAnsi="Arial" w:cs="Arial"/>
                <w:color w:val="000000"/>
                <w:sz w:val="19"/>
                <w:szCs w:val="19"/>
              </w:rPr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4532" w14:textId="3F02D1CD" w:rsidR="00F8707D" w:rsidRPr="00152E2E" w:rsidRDefault="00F8707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8868E9"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  <w:t>áno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7CCA19" w14:textId="1B3D8484" w:rsidR="00F8707D" w:rsidRPr="00127FEE" w:rsidRDefault="00B05D7A" w:rsidP="00127FEE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Žiadateľ dostatočne definoval a popísal princípy, dostupné a efektívne nástroje, ktorých využívaním a aplikáciou bude maximalizovať zabezpečenie dodržania zásad hospodárnosti a efektívnosti pri implementácii konkrétnych opatrení.</w:t>
            </w:r>
          </w:p>
        </w:tc>
      </w:tr>
      <w:tr w:rsidR="00F8707D" w:rsidRPr="00152E2E" w14:paraId="20538626" w14:textId="77777777" w:rsidTr="00B05D7A">
        <w:trPr>
          <w:trHeight w:val="1829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F56C24" w14:textId="77777777" w:rsidR="00F8707D" w:rsidRPr="00152E2E" w:rsidRDefault="00F8707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1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2773F" w14:textId="77777777" w:rsidR="00F8707D" w:rsidRPr="00152E2E" w:rsidRDefault="00F8707D" w:rsidP="009F5DD9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58161" w14:textId="77777777" w:rsidR="00F8707D" w:rsidRPr="00152E2E" w:rsidRDefault="00F8707D" w:rsidP="009F5DD9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149BE" w14:textId="77777777" w:rsidR="00F8707D" w:rsidRPr="00152E2E" w:rsidRDefault="00F8707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96E042" w14:textId="2F04A687" w:rsidR="00F8707D" w:rsidRPr="00152E2E" w:rsidRDefault="00F8707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8868E9"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  <w:t>nie</w:t>
            </w:r>
          </w:p>
        </w:tc>
        <w:tc>
          <w:tcPr>
            <w:tcW w:w="4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25FC78" w14:textId="14944ABA" w:rsidR="00F8707D" w:rsidRPr="00127FEE" w:rsidRDefault="00B05D7A" w:rsidP="00127FEE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Žiadateľ opomenul alebo nedostatočne definoval a popísal princípy, dostupné a efektívne nástroje, ktorých využívaním a aplikáciou bude maximalizovať zabezpečenie dodržania zásad hospodárnosti a efektívnosti pri implementácii konkrétnych opatrení.</w:t>
            </w:r>
          </w:p>
        </w:tc>
      </w:tr>
    </w:tbl>
    <w:p w14:paraId="309431E7" w14:textId="4B9F7C59" w:rsidR="00AE2C98" w:rsidRPr="00152E2E" w:rsidRDefault="00AE2C98" w:rsidP="0065684A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52E2E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informácie uvedené v častiach ŽoNFP: 11. Rozpočet projektu, príloha </w:t>
      </w:r>
      <w:r w:rsidR="00F77415">
        <w:rPr>
          <w:rFonts w:ascii="Arial" w:hAnsi="Arial" w:cs="Arial"/>
          <w:color w:val="000000" w:themeColor="text1"/>
          <w:sz w:val="19"/>
          <w:szCs w:val="19"/>
        </w:rPr>
        <w:t>3f Príručky pre žiadateľa, Príloha 3d Príručky pre žiadateľa</w:t>
      </w:r>
    </w:p>
    <w:p w14:paraId="2BFF9307" w14:textId="021B4F9E" w:rsidR="00534485" w:rsidRPr="00FB114B" w:rsidRDefault="00534485" w:rsidP="00534485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FB114B">
        <w:rPr>
          <w:rFonts w:ascii="Arial" w:hAnsi="Arial" w:cs="Arial"/>
          <w:color w:val="000000" w:themeColor="text1"/>
          <w:sz w:val="19"/>
          <w:szCs w:val="19"/>
        </w:rPr>
        <w:t xml:space="preserve">V prípade, </w:t>
      </w:r>
      <w:r w:rsidR="009002D7" w:rsidRPr="00FB114B">
        <w:rPr>
          <w:rFonts w:ascii="Arial" w:hAnsi="Arial" w:cs="Arial"/>
          <w:color w:val="000000" w:themeColor="text1"/>
          <w:sz w:val="19"/>
          <w:szCs w:val="19"/>
        </w:rPr>
        <w:t>že ž</w:t>
      </w:r>
      <w:r w:rsidR="009002D7" w:rsidRPr="00FB114B">
        <w:rPr>
          <w:rFonts w:ascii="Arial" w:hAnsi="Arial" w:cs="Arial"/>
          <w:color w:val="000000" w:themeColor="text1"/>
          <w:sz w:val="19"/>
          <w:szCs w:val="19"/>
          <w:u w:color="000000"/>
        </w:rPr>
        <w:t>iadateľ opomenul alebo nedostatočne definoval a popísal princípy, dostupné a efektívne nástroje, ktorých využívaním a aplikáciou bude maximalizovať zabezpečenie dodržania zásad hospodárnosti a efektívnosti pri implementácii konkrétnych opatrení</w:t>
      </w:r>
      <w:r w:rsidRPr="00FB114B">
        <w:rPr>
          <w:rFonts w:ascii="Arial" w:hAnsi="Arial" w:cs="Arial"/>
          <w:color w:val="000000" w:themeColor="text1"/>
          <w:sz w:val="19"/>
          <w:szCs w:val="19"/>
        </w:rPr>
        <w:t>,</w:t>
      </w:r>
      <w:r w:rsidR="006479CE" w:rsidRPr="00FB114B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FB114B">
        <w:rPr>
          <w:rFonts w:ascii="Arial" w:hAnsi="Arial" w:cs="Arial"/>
          <w:color w:val="000000" w:themeColor="text1"/>
          <w:sz w:val="19"/>
          <w:szCs w:val="19"/>
        </w:rPr>
        <w:t xml:space="preserve">hodnotiteľ </w:t>
      </w:r>
      <w:r w:rsidR="006479CE" w:rsidRPr="00FB114B">
        <w:rPr>
          <w:rFonts w:ascii="Arial" w:hAnsi="Arial" w:cs="Arial"/>
          <w:color w:val="000000" w:themeColor="text1"/>
          <w:sz w:val="19"/>
          <w:szCs w:val="19"/>
        </w:rPr>
        <w:t xml:space="preserve">zvolí odpoveď </w:t>
      </w:r>
      <w:r w:rsidRPr="00FB114B">
        <w:rPr>
          <w:rFonts w:ascii="Arial" w:hAnsi="Arial" w:cs="Arial"/>
          <w:color w:val="000000" w:themeColor="text1"/>
          <w:sz w:val="19"/>
          <w:szCs w:val="19"/>
        </w:rPr>
        <w:t>„</w:t>
      </w:r>
      <w:r w:rsidR="006479CE" w:rsidRPr="00FB114B">
        <w:rPr>
          <w:rFonts w:ascii="Arial" w:hAnsi="Arial" w:cs="Arial"/>
          <w:color w:val="000000" w:themeColor="text1"/>
          <w:sz w:val="19"/>
          <w:szCs w:val="19"/>
        </w:rPr>
        <w:t>nie</w:t>
      </w:r>
      <w:r w:rsidRPr="00FB114B">
        <w:rPr>
          <w:rFonts w:ascii="Arial" w:hAnsi="Arial" w:cs="Arial"/>
          <w:color w:val="000000" w:themeColor="text1"/>
          <w:sz w:val="19"/>
          <w:szCs w:val="19"/>
        </w:rPr>
        <w:t xml:space="preserve">“. </w:t>
      </w:r>
    </w:p>
    <w:p w14:paraId="06B841C6" w14:textId="2306635F" w:rsidR="00534485" w:rsidRPr="00534485" w:rsidRDefault="009002D7" w:rsidP="00534485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FB114B">
        <w:rPr>
          <w:rFonts w:ascii="Arial" w:hAnsi="Arial" w:cs="Arial"/>
          <w:color w:val="000000" w:themeColor="text1"/>
          <w:sz w:val="19"/>
          <w:szCs w:val="19"/>
        </w:rPr>
        <w:t>V prípade, ak ži</w:t>
      </w:r>
      <w:r w:rsidRPr="00FB114B">
        <w:rPr>
          <w:rFonts w:ascii="Arial" w:hAnsi="Arial" w:cs="Arial"/>
          <w:color w:val="000000" w:themeColor="text1"/>
          <w:sz w:val="19"/>
          <w:szCs w:val="19"/>
          <w:u w:color="000000"/>
        </w:rPr>
        <w:t xml:space="preserve">adateľ dostatočne definoval a popísal princípy, dostupné a efektívne nástroje, ktorých využívaním a aplikáciou bude maximalizovať zabezpečenie dodržania zásad hospodárnosti a efektívnosti pri implementácii konkrétnych opatrení, </w:t>
      </w:r>
      <w:r w:rsidR="006479CE" w:rsidRPr="00FB114B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534485" w:rsidRPr="00FB114B">
        <w:rPr>
          <w:rFonts w:ascii="Arial" w:hAnsi="Arial" w:cs="Arial"/>
          <w:color w:val="000000" w:themeColor="text1"/>
          <w:sz w:val="19"/>
          <w:szCs w:val="19"/>
        </w:rPr>
        <w:t xml:space="preserve">hodnotiteľ </w:t>
      </w:r>
      <w:r w:rsidR="006479CE" w:rsidRPr="00FB114B">
        <w:rPr>
          <w:rFonts w:ascii="Arial" w:hAnsi="Arial" w:cs="Arial"/>
          <w:color w:val="000000" w:themeColor="text1"/>
          <w:sz w:val="19"/>
          <w:szCs w:val="19"/>
        </w:rPr>
        <w:t xml:space="preserve">zvolí odpoveď </w:t>
      </w:r>
      <w:r w:rsidR="00534485" w:rsidRPr="00FB114B">
        <w:rPr>
          <w:rFonts w:ascii="Arial" w:hAnsi="Arial" w:cs="Arial"/>
          <w:color w:val="000000" w:themeColor="text1"/>
          <w:sz w:val="19"/>
          <w:szCs w:val="19"/>
        </w:rPr>
        <w:t>„</w:t>
      </w:r>
      <w:r w:rsidR="006479CE" w:rsidRPr="00FB114B">
        <w:rPr>
          <w:rFonts w:ascii="Arial" w:hAnsi="Arial" w:cs="Arial"/>
          <w:color w:val="000000" w:themeColor="text1"/>
          <w:sz w:val="19"/>
          <w:szCs w:val="19"/>
        </w:rPr>
        <w:t>áno</w:t>
      </w:r>
      <w:r w:rsidR="00534485" w:rsidRPr="00FB114B">
        <w:rPr>
          <w:rFonts w:ascii="Arial" w:hAnsi="Arial" w:cs="Arial"/>
          <w:color w:val="000000" w:themeColor="text1"/>
          <w:sz w:val="19"/>
          <w:szCs w:val="19"/>
        </w:rPr>
        <w:t>“.</w:t>
      </w:r>
    </w:p>
    <w:p w14:paraId="54CD6669" w14:textId="1D669536" w:rsidR="005A6547" w:rsidRDefault="00AE2C98" w:rsidP="0065684A">
      <w:pPr>
        <w:spacing w:before="120" w:after="120" w:line="288" w:lineRule="auto"/>
        <w:jc w:val="both"/>
        <w:rPr>
          <w:ins w:id="0" w:author="OM" w:date="2020-02-28T08:55:00Z"/>
          <w:rFonts w:ascii="Arial" w:hAnsi="Arial" w:cs="Arial"/>
          <w:color w:val="000000" w:themeColor="text1"/>
          <w:sz w:val="19"/>
          <w:szCs w:val="19"/>
        </w:rPr>
      </w:pPr>
      <w:r w:rsidRPr="00152E2E">
        <w:rPr>
          <w:rFonts w:ascii="Arial" w:hAnsi="Arial" w:cs="Arial"/>
          <w:color w:val="000000" w:themeColor="text1"/>
          <w:sz w:val="19"/>
          <w:szCs w:val="19"/>
        </w:rPr>
        <w:t xml:space="preserve">Hodnotiteľ svoju odpoveď zdôvodní v hodnotiacom hárku odborného hodnotenia v časti Komentár a súčasne uvedie odkaz na dokument alebo relevantnú časť (ŽoNFP a relevantnej prílohy), na základe ktorej bolo vykonané hodnotenie. </w:t>
      </w:r>
      <w:r w:rsidR="009002D7">
        <w:rPr>
          <w:rFonts w:ascii="Arial" w:hAnsi="Arial" w:cs="Arial"/>
          <w:sz w:val="19"/>
          <w:szCs w:val="19"/>
        </w:rPr>
        <w:t xml:space="preserve">Hodnotiteľ je povinný popísať a uviesť v časti Komentár spôsob, ako overil podmienku  hospodárnosti a efektívnosti výdavkov. </w:t>
      </w:r>
      <w:r w:rsidRPr="00152E2E">
        <w:rPr>
          <w:rFonts w:ascii="Arial" w:hAnsi="Arial" w:cs="Arial"/>
          <w:color w:val="000000" w:themeColor="text1"/>
          <w:sz w:val="19"/>
          <w:szCs w:val="19"/>
        </w:rPr>
        <w:t>Hodnotiteľ je povinný uviesť odpoveď pri každom konkrétnom hodnotení vylučujúceho kritéria, a to tak v prípade kladného ako aj negatívneho hodnotenia.</w:t>
      </w:r>
    </w:p>
    <w:p w14:paraId="084B34F2" w14:textId="53797675" w:rsidR="005A6547" w:rsidRDefault="00925673" w:rsidP="00925673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ins w:id="1" w:author="OM" w:date="2020-02-28T08:55:00Z">
        <w:r w:rsidRPr="00925673">
          <w:rPr>
            <w:rFonts w:ascii="Arial" w:hAnsi="Arial" w:cs="Arial"/>
            <w:color w:val="000000" w:themeColor="text1"/>
            <w:sz w:val="19"/>
            <w:szCs w:val="19"/>
          </w:rPr>
  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  </w:r>
      </w:ins>
      <w:bookmarkStart w:id="2" w:name="_GoBack"/>
      <w:bookmarkEnd w:id="2"/>
    </w:p>
    <w:sectPr w:rsidR="005A6547" w:rsidSect="00000EF1">
      <w:footerReference w:type="default" r:id="rId8"/>
      <w:headerReference w:type="first" r:id="rId9"/>
      <w:footerReference w:type="first" r:id="rId10"/>
      <w:pgSz w:w="16838" w:h="11906" w:orient="landscape"/>
      <w:pgMar w:top="1304" w:right="820" w:bottom="851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B2CD5E" w14:textId="77777777" w:rsidR="00FC7130" w:rsidRDefault="00FC7130" w:rsidP="006447D5">
      <w:pPr>
        <w:spacing w:after="0" w:line="240" w:lineRule="auto"/>
      </w:pPr>
      <w:r>
        <w:separator/>
      </w:r>
    </w:p>
  </w:endnote>
  <w:endnote w:type="continuationSeparator" w:id="0">
    <w:p w14:paraId="09482B9B" w14:textId="77777777" w:rsidR="00FC7130" w:rsidRDefault="00FC7130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4738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FAFD45" w14:textId="2E9C9286" w:rsidR="0021224E" w:rsidRDefault="0021224E" w:rsidP="001C495C">
        <w:pPr>
          <w:pStyle w:val="Pta"/>
        </w:pPr>
        <w:r w:rsidRPr="00D64092">
          <w:rPr>
            <w:rFonts w:ascii="Arial" w:hAnsi="Arial" w:cs="Arial"/>
            <w:sz w:val="16"/>
            <w:szCs w:val="16"/>
          </w:rPr>
          <w:t xml:space="preserve">Príručka pre odborných hodnotiteľov IROP, verzia </w:t>
        </w:r>
        <w:r w:rsidR="00BA4FBF">
          <w:rPr>
            <w:rFonts w:ascii="Arial" w:hAnsi="Arial" w:cs="Arial"/>
            <w:sz w:val="16"/>
            <w:szCs w:val="16"/>
          </w:rPr>
          <w:t>10</w:t>
        </w:r>
        <w:ins w:id="3" w:author="OM" w:date="2020-02-24T10:00:00Z">
          <w:r w:rsidR="005559BC">
            <w:rPr>
              <w:rFonts w:ascii="Arial" w:hAnsi="Arial" w:cs="Arial"/>
              <w:sz w:val="16"/>
              <w:szCs w:val="16"/>
            </w:rPr>
            <w:t>.1</w:t>
          </w:r>
        </w:ins>
        <w:r>
          <w:rPr>
            <w:rFonts w:ascii="Arial" w:hAnsi="Arial" w:cs="Arial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567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5EA23281" w14:textId="77777777" w:rsidR="0021224E" w:rsidRDefault="0021224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27EEA" w14:textId="76DF9FA4" w:rsidR="0021224E" w:rsidRDefault="0021224E">
    <w:pPr>
      <w:pStyle w:val="Pta"/>
    </w:pPr>
    <w:r w:rsidRPr="00D64092">
      <w:rPr>
        <w:rFonts w:ascii="Arial" w:hAnsi="Arial" w:cs="Arial"/>
        <w:sz w:val="16"/>
        <w:szCs w:val="16"/>
      </w:rPr>
      <w:t xml:space="preserve">Príručka pre odborných hodnotiteľov IROP, verzia </w:t>
    </w:r>
    <w:r w:rsidR="00BA4FBF">
      <w:rPr>
        <w:rFonts w:ascii="Arial" w:hAnsi="Arial" w:cs="Arial"/>
        <w:sz w:val="16"/>
        <w:szCs w:val="16"/>
      </w:rPr>
      <w:t>10</w:t>
    </w:r>
    <w:ins w:id="4" w:author="OM" w:date="2020-02-24T10:00:00Z">
      <w:r w:rsidR="005559BC">
        <w:rPr>
          <w:rFonts w:ascii="Arial" w:hAnsi="Arial" w:cs="Arial"/>
          <w:sz w:val="16"/>
          <w:szCs w:val="16"/>
        </w:rPr>
        <w:t>.1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02624" w14:textId="77777777" w:rsidR="00FC7130" w:rsidRDefault="00FC7130" w:rsidP="006447D5">
      <w:pPr>
        <w:spacing w:after="0" w:line="240" w:lineRule="auto"/>
      </w:pPr>
      <w:r>
        <w:separator/>
      </w:r>
    </w:p>
  </w:footnote>
  <w:footnote w:type="continuationSeparator" w:id="0">
    <w:p w14:paraId="44E8120C" w14:textId="77777777" w:rsidR="00FC7130" w:rsidRDefault="00FC7130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79A92" w14:textId="17AB7744" w:rsidR="0021224E" w:rsidRDefault="0021224E" w:rsidP="007341B1">
    <w:pPr>
      <w:pStyle w:val="Hlavika"/>
      <w:tabs>
        <w:tab w:val="left" w:pos="1977"/>
        <w:tab w:val="left" w:pos="2775"/>
      </w:tabs>
      <w:ind w:firstLine="1977"/>
    </w:pPr>
    <w:r>
      <w:rPr>
        <w:noProof/>
        <w:lang w:eastAsia="sk-SK"/>
      </w:rPr>
      <w:drawing>
        <wp:anchor distT="0" distB="0" distL="114300" distR="114300" simplePos="0" relativeHeight="251662336" behindDoc="1" locked="0" layoutInCell="1" allowOverlap="1" wp14:anchorId="3EC351B1" wp14:editId="46B0E288">
          <wp:simplePos x="0" y="0"/>
          <wp:positionH relativeFrom="column">
            <wp:posOffset>12065</wp:posOffset>
          </wp:positionH>
          <wp:positionV relativeFrom="paragraph">
            <wp:posOffset>-149225</wp:posOffset>
          </wp:positionV>
          <wp:extent cx="558800" cy="471170"/>
          <wp:effectExtent l="0" t="0" r="0" b="5080"/>
          <wp:wrapTight wrapText="bothSides">
            <wp:wrapPolygon edited="0">
              <wp:start x="2209" y="0"/>
              <wp:lineTo x="0" y="13973"/>
              <wp:lineTo x="0" y="19213"/>
              <wp:lineTo x="4418" y="20960"/>
              <wp:lineTo x="16200" y="20960"/>
              <wp:lineTo x="20618" y="19213"/>
              <wp:lineTo x="20618" y="13973"/>
              <wp:lineTo x="16936" y="13973"/>
              <wp:lineTo x="19145" y="9606"/>
              <wp:lineTo x="18409" y="0"/>
              <wp:lineTo x="2209" y="0"/>
            </wp:wrapPolygon>
          </wp:wrapTight>
          <wp:docPr id="2" name="Obrázok 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81687">
      <w:rPr>
        <w:rFonts w:ascii="MetaNormal-Roman" w:hAnsi="MetaNormal-Roman"/>
        <w:noProof/>
        <w:lang w:eastAsia="sk-SK"/>
      </w:rPr>
      <w:drawing>
        <wp:anchor distT="0" distB="0" distL="114300" distR="114300" simplePos="0" relativeHeight="251664384" behindDoc="0" locked="0" layoutInCell="1" allowOverlap="1" wp14:anchorId="111AB83A" wp14:editId="7417AE6B">
          <wp:simplePos x="0" y="0"/>
          <wp:positionH relativeFrom="column">
            <wp:posOffset>4062730</wp:posOffset>
          </wp:positionH>
          <wp:positionV relativeFrom="paragraph">
            <wp:posOffset>-261620</wp:posOffset>
          </wp:positionV>
          <wp:extent cx="1226820" cy="755015"/>
          <wp:effectExtent l="0" t="0" r="0" b="6985"/>
          <wp:wrapNone/>
          <wp:docPr id="3" name="Picture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755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63360" behindDoc="1" locked="0" layoutInCell="1" allowOverlap="1" wp14:anchorId="11A2553A" wp14:editId="280B2E17">
          <wp:simplePos x="0" y="0"/>
          <wp:positionH relativeFrom="column">
            <wp:posOffset>7787005</wp:posOffset>
          </wp:positionH>
          <wp:positionV relativeFrom="paragraph">
            <wp:posOffset>-120650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4" name="Obrázok 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813BE"/>
    <w:multiLevelType w:val="hybridMultilevel"/>
    <w:tmpl w:val="CCDA556C"/>
    <w:lvl w:ilvl="0" w:tplc="655C0C4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A00436"/>
    <w:multiLevelType w:val="hybridMultilevel"/>
    <w:tmpl w:val="F6EA07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471CB"/>
    <w:multiLevelType w:val="hybridMultilevel"/>
    <w:tmpl w:val="77042E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25000"/>
    <w:multiLevelType w:val="hybridMultilevel"/>
    <w:tmpl w:val="7B0C17A8"/>
    <w:lvl w:ilvl="0" w:tplc="1F6E4746">
      <w:start w:val="7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DECE4410">
      <w:start w:val="2"/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E3754"/>
    <w:multiLevelType w:val="hybridMultilevel"/>
    <w:tmpl w:val="916C65B2"/>
    <w:lvl w:ilvl="0" w:tplc="041B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BB1100D"/>
    <w:multiLevelType w:val="hybridMultilevel"/>
    <w:tmpl w:val="0EAAEA92"/>
    <w:lvl w:ilvl="0" w:tplc="EC62F178">
      <w:start w:val="7"/>
      <w:numFmt w:val="bullet"/>
      <w:lvlText w:val="-"/>
      <w:lvlJc w:val="left"/>
      <w:pPr>
        <w:ind w:left="2160" w:hanging="360"/>
      </w:pPr>
      <w:rPr>
        <w:rFonts w:ascii="Arial" w:eastAsia="Arial Unicode MS" w:hAnsi="Arial" w:cs="Arial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DA50480"/>
    <w:multiLevelType w:val="hybridMultilevel"/>
    <w:tmpl w:val="94643DF0"/>
    <w:lvl w:ilvl="0" w:tplc="CF884C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C62F178">
      <w:start w:val="7"/>
      <w:numFmt w:val="bullet"/>
      <w:lvlText w:val="-"/>
      <w:lvlJc w:val="left"/>
      <w:pPr>
        <w:ind w:left="2160" w:hanging="360"/>
      </w:pPr>
      <w:rPr>
        <w:rFonts w:ascii="Arial" w:eastAsia="Arial Unicode MS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7E7807"/>
    <w:multiLevelType w:val="hybridMultilevel"/>
    <w:tmpl w:val="CCDEEEC8"/>
    <w:lvl w:ilvl="0" w:tplc="041B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295A2B2B"/>
    <w:multiLevelType w:val="hybridMultilevel"/>
    <w:tmpl w:val="B3AEB49A"/>
    <w:lvl w:ilvl="0" w:tplc="041B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3300F5D2">
      <w:numFmt w:val="bullet"/>
      <w:lvlText w:val="•"/>
      <w:lvlJc w:val="left"/>
      <w:pPr>
        <w:tabs>
          <w:tab w:val="num" w:pos="1070"/>
        </w:tabs>
        <w:ind w:left="1070" w:hanging="360"/>
      </w:pPr>
      <w:rPr>
        <w:rFonts w:ascii="Arial" w:eastAsiaTheme="majorEastAsia" w:hAnsi="Arial" w:cs="Arial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A287A6B"/>
    <w:multiLevelType w:val="hybridMultilevel"/>
    <w:tmpl w:val="FCEA5416"/>
    <w:lvl w:ilvl="0" w:tplc="CF884C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BA62ED"/>
    <w:multiLevelType w:val="hybridMultilevel"/>
    <w:tmpl w:val="EF46D1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E3E30"/>
    <w:multiLevelType w:val="hybridMultilevel"/>
    <w:tmpl w:val="EFEE4628"/>
    <w:lvl w:ilvl="0" w:tplc="CF884C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AD60E4"/>
    <w:multiLevelType w:val="hybridMultilevel"/>
    <w:tmpl w:val="9DA2EC30"/>
    <w:lvl w:ilvl="0" w:tplc="3300F5D2">
      <w:numFmt w:val="bullet"/>
      <w:lvlText w:val="•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FD73E6"/>
    <w:multiLevelType w:val="hybridMultilevel"/>
    <w:tmpl w:val="27101024"/>
    <w:lvl w:ilvl="0" w:tplc="EC62F178">
      <w:start w:val="7"/>
      <w:numFmt w:val="bullet"/>
      <w:lvlText w:val="-"/>
      <w:lvlJc w:val="left"/>
      <w:pPr>
        <w:ind w:left="2160" w:hanging="360"/>
      </w:pPr>
      <w:rPr>
        <w:rFonts w:ascii="Arial" w:eastAsia="Arial Unicode MS" w:hAnsi="Arial" w:cs="Arial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44C03470"/>
    <w:multiLevelType w:val="hybridMultilevel"/>
    <w:tmpl w:val="DD4424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AD01D1"/>
    <w:multiLevelType w:val="hybridMultilevel"/>
    <w:tmpl w:val="B2141C08"/>
    <w:lvl w:ilvl="0" w:tplc="EC62F178">
      <w:start w:val="7"/>
      <w:numFmt w:val="bullet"/>
      <w:lvlText w:val="-"/>
      <w:lvlJc w:val="left"/>
      <w:pPr>
        <w:ind w:left="2160" w:hanging="360"/>
      </w:pPr>
      <w:rPr>
        <w:rFonts w:ascii="Arial" w:eastAsia="Arial Unicode MS" w:hAnsi="Arial" w:cs="Arial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AC227B1"/>
    <w:multiLevelType w:val="hybridMultilevel"/>
    <w:tmpl w:val="2A880B5C"/>
    <w:lvl w:ilvl="0" w:tplc="EC62F178">
      <w:start w:val="7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90311"/>
    <w:multiLevelType w:val="hybridMultilevel"/>
    <w:tmpl w:val="C4F8FC70"/>
    <w:lvl w:ilvl="0" w:tplc="75802F7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750E5F"/>
    <w:multiLevelType w:val="hybridMultilevel"/>
    <w:tmpl w:val="17A2FF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5238A4"/>
    <w:multiLevelType w:val="hybridMultilevel"/>
    <w:tmpl w:val="E6584DA6"/>
    <w:lvl w:ilvl="0" w:tplc="3300F5D2">
      <w:numFmt w:val="bullet"/>
      <w:lvlText w:val="•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0B4C46"/>
    <w:multiLevelType w:val="hybridMultilevel"/>
    <w:tmpl w:val="9C7856B4"/>
    <w:lvl w:ilvl="0" w:tplc="CF884C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62F178">
      <w:start w:val="7"/>
      <w:numFmt w:val="bullet"/>
      <w:lvlText w:val="-"/>
      <w:lvlJc w:val="left"/>
      <w:pPr>
        <w:ind w:left="2160" w:hanging="360"/>
      </w:pPr>
      <w:rPr>
        <w:rFonts w:ascii="Arial" w:eastAsia="Arial Unicode MS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A72550"/>
    <w:multiLevelType w:val="hybridMultilevel"/>
    <w:tmpl w:val="5CA6A7E6"/>
    <w:lvl w:ilvl="0" w:tplc="75802F70"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540B632A"/>
    <w:multiLevelType w:val="hybridMultilevel"/>
    <w:tmpl w:val="2A3A36D8"/>
    <w:lvl w:ilvl="0" w:tplc="DECE4410">
      <w:start w:val="2"/>
      <w:numFmt w:val="bullet"/>
      <w:lvlText w:val="-"/>
      <w:lvlJc w:val="left"/>
      <w:pPr>
        <w:ind w:left="1713" w:hanging="360"/>
      </w:pPr>
      <w:rPr>
        <w:rFonts w:ascii="Verdana" w:eastAsia="Calibri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5AC216F6"/>
    <w:multiLevelType w:val="hybridMultilevel"/>
    <w:tmpl w:val="37200D62"/>
    <w:lvl w:ilvl="0" w:tplc="3300F5D2">
      <w:numFmt w:val="bullet"/>
      <w:lvlText w:val="•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1B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616586"/>
    <w:multiLevelType w:val="hybridMultilevel"/>
    <w:tmpl w:val="489A99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962F17"/>
    <w:multiLevelType w:val="hybridMultilevel"/>
    <w:tmpl w:val="A7EA2F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B626FC"/>
    <w:multiLevelType w:val="hybridMultilevel"/>
    <w:tmpl w:val="6E70178C"/>
    <w:lvl w:ilvl="0" w:tplc="3FF4ED6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Theme="minorHAnsi" w:hAnsi="Calibri" w:cstheme="minorBidi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7992611"/>
    <w:multiLevelType w:val="hybridMultilevel"/>
    <w:tmpl w:val="01F441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175577"/>
    <w:multiLevelType w:val="hybridMultilevel"/>
    <w:tmpl w:val="4B00A622"/>
    <w:lvl w:ilvl="0" w:tplc="3300F5D2">
      <w:numFmt w:val="bullet"/>
      <w:lvlText w:val="•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111027"/>
    <w:multiLevelType w:val="hybridMultilevel"/>
    <w:tmpl w:val="B2C0273C"/>
    <w:lvl w:ilvl="0" w:tplc="3300F5D2">
      <w:numFmt w:val="bullet"/>
      <w:lvlText w:val="•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1B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E766FB"/>
    <w:multiLevelType w:val="hybridMultilevel"/>
    <w:tmpl w:val="522861F2"/>
    <w:lvl w:ilvl="0" w:tplc="EC62F178">
      <w:start w:val="7"/>
      <w:numFmt w:val="bullet"/>
      <w:lvlText w:val="-"/>
      <w:lvlJc w:val="left"/>
      <w:pPr>
        <w:ind w:left="1429" w:hanging="360"/>
      </w:pPr>
      <w:rPr>
        <w:rFonts w:ascii="Arial" w:eastAsia="Arial Unicode MS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E1F37C2"/>
    <w:multiLevelType w:val="hybridMultilevel"/>
    <w:tmpl w:val="A44209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8"/>
  </w:num>
  <w:num w:numId="4">
    <w:abstractNumId w:val="4"/>
  </w:num>
  <w:num w:numId="5">
    <w:abstractNumId w:val="30"/>
  </w:num>
  <w:num w:numId="6">
    <w:abstractNumId w:val="23"/>
  </w:num>
  <w:num w:numId="7">
    <w:abstractNumId w:val="12"/>
  </w:num>
  <w:num w:numId="8">
    <w:abstractNumId w:val="16"/>
  </w:num>
  <w:num w:numId="9">
    <w:abstractNumId w:val="2"/>
  </w:num>
  <w:num w:numId="10">
    <w:abstractNumId w:val="0"/>
  </w:num>
  <w:num w:numId="11">
    <w:abstractNumId w:val="26"/>
  </w:num>
  <w:num w:numId="12">
    <w:abstractNumId w:val="27"/>
  </w:num>
  <w:num w:numId="13">
    <w:abstractNumId w:val="33"/>
  </w:num>
  <w:num w:numId="14">
    <w:abstractNumId w:val="21"/>
  </w:num>
  <w:num w:numId="15">
    <w:abstractNumId w:val="24"/>
  </w:num>
  <w:num w:numId="16">
    <w:abstractNumId w:val="14"/>
  </w:num>
  <w:num w:numId="17">
    <w:abstractNumId w:val="29"/>
  </w:num>
  <w:num w:numId="18">
    <w:abstractNumId w:val="20"/>
  </w:num>
  <w:num w:numId="19">
    <w:abstractNumId w:val="19"/>
  </w:num>
  <w:num w:numId="20">
    <w:abstractNumId w:val="11"/>
  </w:num>
  <w:num w:numId="21">
    <w:abstractNumId w:val="28"/>
  </w:num>
  <w:num w:numId="22">
    <w:abstractNumId w:val="25"/>
  </w:num>
  <w:num w:numId="23">
    <w:abstractNumId w:val="31"/>
  </w:num>
  <w:num w:numId="24">
    <w:abstractNumId w:val="32"/>
  </w:num>
  <w:num w:numId="25">
    <w:abstractNumId w:val="13"/>
  </w:num>
  <w:num w:numId="26">
    <w:abstractNumId w:val="22"/>
  </w:num>
  <w:num w:numId="27">
    <w:abstractNumId w:val="7"/>
  </w:num>
  <w:num w:numId="28">
    <w:abstractNumId w:val="15"/>
  </w:num>
  <w:num w:numId="29">
    <w:abstractNumId w:val="6"/>
  </w:num>
  <w:num w:numId="30">
    <w:abstractNumId w:val="17"/>
  </w:num>
  <w:num w:numId="31">
    <w:abstractNumId w:val="9"/>
  </w:num>
  <w:num w:numId="32">
    <w:abstractNumId w:val="1"/>
  </w:num>
  <w:num w:numId="33">
    <w:abstractNumId w:val="3"/>
  </w:num>
  <w:num w:numId="34">
    <w:abstractNumId w:val="5"/>
  </w:num>
  <w:num w:numId="35">
    <w:abstractNumId w:val="10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06F0"/>
    <w:rsid w:val="00000EF1"/>
    <w:rsid w:val="00002283"/>
    <w:rsid w:val="000079A8"/>
    <w:rsid w:val="0001325E"/>
    <w:rsid w:val="000143D8"/>
    <w:rsid w:val="0001588A"/>
    <w:rsid w:val="000158B2"/>
    <w:rsid w:val="0001660D"/>
    <w:rsid w:val="000166D8"/>
    <w:rsid w:val="000200C7"/>
    <w:rsid w:val="000262E1"/>
    <w:rsid w:val="00027400"/>
    <w:rsid w:val="00031AB6"/>
    <w:rsid w:val="00032EAB"/>
    <w:rsid w:val="00033031"/>
    <w:rsid w:val="0003310C"/>
    <w:rsid w:val="000332F0"/>
    <w:rsid w:val="00033F84"/>
    <w:rsid w:val="0003655E"/>
    <w:rsid w:val="00037EBC"/>
    <w:rsid w:val="0004093B"/>
    <w:rsid w:val="00040A22"/>
    <w:rsid w:val="00050C4F"/>
    <w:rsid w:val="0005343F"/>
    <w:rsid w:val="00053DF4"/>
    <w:rsid w:val="000556FF"/>
    <w:rsid w:val="00055A2D"/>
    <w:rsid w:val="000575AA"/>
    <w:rsid w:val="000579E5"/>
    <w:rsid w:val="000616C5"/>
    <w:rsid w:val="00063618"/>
    <w:rsid w:val="0006402A"/>
    <w:rsid w:val="00066478"/>
    <w:rsid w:val="00066F7E"/>
    <w:rsid w:val="00067A71"/>
    <w:rsid w:val="00067D25"/>
    <w:rsid w:val="0007012A"/>
    <w:rsid w:val="00071E45"/>
    <w:rsid w:val="0007302B"/>
    <w:rsid w:val="00073386"/>
    <w:rsid w:val="0007582F"/>
    <w:rsid w:val="00075A93"/>
    <w:rsid w:val="00077446"/>
    <w:rsid w:val="0008016F"/>
    <w:rsid w:val="00082A2D"/>
    <w:rsid w:val="00086E7D"/>
    <w:rsid w:val="0008777E"/>
    <w:rsid w:val="00091EAB"/>
    <w:rsid w:val="00093E4B"/>
    <w:rsid w:val="000944CC"/>
    <w:rsid w:val="00094552"/>
    <w:rsid w:val="000956D6"/>
    <w:rsid w:val="00097647"/>
    <w:rsid w:val="000A0912"/>
    <w:rsid w:val="000A09C2"/>
    <w:rsid w:val="000A14D4"/>
    <w:rsid w:val="000A4564"/>
    <w:rsid w:val="000A74C2"/>
    <w:rsid w:val="000B046D"/>
    <w:rsid w:val="000B1A1F"/>
    <w:rsid w:val="000B1F02"/>
    <w:rsid w:val="000B38D8"/>
    <w:rsid w:val="000B3F94"/>
    <w:rsid w:val="000B454D"/>
    <w:rsid w:val="000B5693"/>
    <w:rsid w:val="000B63F5"/>
    <w:rsid w:val="000B7F29"/>
    <w:rsid w:val="000C0810"/>
    <w:rsid w:val="000C159E"/>
    <w:rsid w:val="000C2A88"/>
    <w:rsid w:val="000C2E7F"/>
    <w:rsid w:val="000C67EC"/>
    <w:rsid w:val="000D10F0"/>
    <w:rsid w:val="000D28B0"/>
    <w:rsid w:val="000E2F43"/>
    <w:rsid w:val="000E47C9"/>
    <w:rsid w:val="000E4E77"/>
    <w:rsid w:val="000E70CF"/>
    <w:rsid w:val="000F1331"/>
    <w:rsid w:val="000F65E0"/>
    <w:rsid w:val="0010055B"/>
    <w:rsid w:val="00101BD6"/>
    <w:rsid w:val="001045B7"/>
    <w:rsid w:val="00105C82"/>
    <w:rsid w:val="00106511"/>
    <w:rsid w:val="00107DC2"/>
    <w:rsid w:val="00112804"/>
    <w:rsid w:val="00112DDE"/>
    <w:rsid w:val="0011326C"/>
    <w:rsid w:val="00114CD2"/>
    <w:rsid w:val="00115E1A"/>
    <w:rsid w:val="00116456"/>
    <w:rsid w:val="00120632"/>
    <w:rsid w:val="001206CD"/>
    <w:rsid w:val="00120768"/>
    <w:rsid w:val="001266A0"/>
    <w:rsid w:val="0012785C"/>
    <w:rsid w:val="00127FEE"/>
    <w:rsid w:val="0013048D"/>
    <w:rsid w:val="0013059F"/>
    <w:rsid w:val="001325C0"/>
    <w:rsid w:val="0013534B"/>
    <w:rsid w:val="00135DDE"/>
    <w:rsid w:val="0013600D"/>
    <w:rsid w:val="00140F7A"/>
    <w:rsid w:val="0014117A"/>
    <w:rsid w:val="00142A25"/>
    <w:rsid w:val="00142FD9"/>
    <w:rsid w:val="00144AC5"/>
    <w:rsid w:val="00145FA6"/>
    <w:rsid w:val="001502C2"/>
    <w:rsid w:val="00150B3D"/>
    <w:rsid w:val="00152E2E"/>
    <w:rsid w:val="0015422F"/>
    <w:rsid w:val="001543EC"/>
    <w:rsid w:val="001548DC"/>
    <w:rsid w:val="00160EAF"/>
    <w:rsid w:val="0016276E"/>
    <w:rsid w:val="00163155"/>
    <w:rsid w:val="00164D86"/>
    <w:rsid w:val="00164F7F"/>
    <w:rsid w:val="00166509"/>
    <w:rsid w:val="00167B75"/>
    <w:rsid w:val="00167FDF"/>
    <w:rsid w:val="00170C4D"/>
    <w:rsid w:val="00171453"/>
    <w:rsid w:val="001714EF"/>
    <w:rsid w:val="00171942"/>
    <w:rsid w:val="00171E49"/>
    <w:rsid w:val="00173794"/>
    <w:rsid w:val="001745B4"/>
    <w:rsid w:val="001769BC"/>
    <w:rsid w:val="001816FF"/>
    <w:rsid w:val="00182222"/>
    <w:rsid w:val="00185BAD"/>
    <w:rsid w:val="0018641E"/>
    <w:rsid w:val="00186AB8"/>
    <w:rsid w:val="00187338"/>
    <w:rsid w:val="00187E8D"/>
    <w:rsid w:val="00192A08"/>
    <w:rsid w:val="00196817"/>
    <w:rsid w:val="00196B21"/>
    <w:rsid w:val="001A1285"/>
    <w:rsid w:val="001A43F9"/>
    <w:rsid w:val="001B2B15"/>
    <w:rsid w:val="001B2F51"/>
    <w:rsid w:val="001B3DA2"/>
    <w:rsid w:val="001C1F44"/>
    <w:rsid w:val="001C3114"/>
    <w:rsid w:val="001C495C"/>
    <w:rsid w:val="001C5553"/>
    <w:rsid w:val="001C7563"/>
    <w:rsid w:val="001D0B8B"/>
    <w:rsid w:val="001D0D3F"/>
    <w:rsid w:val="001D0EA9"/>
    <w:rsid w:val="001D15EF"/>
    <w:rsid w:val="001D1854"/>
    <w:rsid w:val="001D1A22"/>
    <w:rsid w:val="001D2AD6"/>
    <w:rsid w:val="001D2BEA"/>
    <w:rsid w:val="001D4D1D"/>
    <w:rsid w:val="001E10C6"/>
    <w:rsid w:val="001E2E8A"/>
    <w:rsid w:val="001E6A35"/>
    <w:rsid w:val="001F0938"/>
    <w:rsid w:val="001F3E5F"/>
    <w:rsid w:val="001F618A"/>
    <w:rsid w:val="002018EB"/>
    <w:rsid w:val="002028E6"/>
    <w:rsid w:val="00206A9C"/>
    <w:rsid w:val="00210A58"/>
    <w:rsid w:val="0021224E"/>
    <w:rsid w:val="00212F85"/>
    <w:rsid w:val="002138BA"/>
    <w:rsid w:val="00214448"/>
    <w:rsid w:val="00217790"/>
    <w:rsid w:val="00226709"/>
    <w:rsid w:val="002300F0"/>
    <w:rsid w:val="00232EE2"/>
    <w:rsid w:val="002374A5"/>
    <w:rsid w:val="002376BD"/>
    <w:rsid w:val="00237713"/>
    <w:rsid w:val="002378A3"/>
    <w:rsid w:val="00240572"/>
    <w:rsid w:val="00241F1A"/>
    <w:rsid w:val="00255E90"/>
    <w:rsid w:val="00255EF1"/>
    <w:rsid w:val="002573C6"/>
    <w:rsid w:val="00260B63"/>
    <w:rsid w:val="0026128D"/>
    <w:rsid w:val="0026214A"/>
    <w:rsid w:val="0026608A"/>
    <w:rsid w:val="0026684D"/>
    <w:rsid w:val="00281453"/>
    <w:rsid w:val="00282597"/>
    <w:rsid w:val="00284E4C"/>
    <w:rsid w:val="0028704D"/>
    <w:rsid w:val="00292048"/>
    <w:rsid w:val="002942EF"/>
    <w:rsid w:val="00295AC2"/>
    <w:rsid w:val="00296002"/>
    <w:rsid w:val="00297E2A"/>
    <w:rsid w:val="002A0F60"/>
    <w:rsid w:val="002A26AF"/>
    <w:rsid w:val="002A2BB6"/>
    <w:rsid w:val="002A318F"/>
    <w:rsid w:val="002B3A18"/>
    <w:rsid w:val="002B4BB6"/>
    <w:rsid w:val="002B5816"/>
    <w:rsid w:val="002B5AC2"/>
    <w:rsid w:val="002B5ACF"/>
    <w:rsid w:val="002B7238"/>
    <w:rsid w:val="002B7643"/>
    <w:rsid w:val="002C06FE"/>
    <w:rsid w:val="002C1952"/>
    <w:rsid w:val="002C4E79"/>
    <w:rsid w:val="002C58C1"/>
    <w:rsid w:val="002D0E71"/>
    <w:rsid w:val="002D30EF"/>
    <w:rsid w:val="002D5412"/>
    <w:rsid w:val="002D56BC"/>
    <w:rsid w:val="002E24F1"/>
    <w:rsid w:val="002E4498"/>
    <w:rsid w:val="002E4660"/>
    <w:rsid w:val="002E4D51"/>
    <w:rsid w:val="002E7672"/>
    <w:rsid w:val="002F07B1"/>
    <w:rsid w:val="002F40AF"/>
    <w:rsid w:val="002F4EDF"/>
    <w:rsid w:val="002F6ED4"/>
    <w:rsid w:val="002F70FE"/>
    <w:rsid w:val="00300639"/>
    <w:rsid w:val="00303C57"/>
    <w:rsid w:val="00305551"/>
    <w:rsid w:val="00307EB6"/>
    <w:rsid w:val="003117F9"/>
    <w:rsid w:val="00313B59"/>
    <w:rsid w:val="00322B2E"/>
    <w:rsid w:val="00325B0D"/>
    <w:rsid w:val="003269E1"/>
    <w:rsid w:val="003272C6"/>
    <w:rsid w:val="003320FE"/>
    <w:rsid w:val="00333E25"/>
    <w:rsid w:val="00335C18"/>
    <w:rsid w:val="003363C7"/>
    <w:rsid w:val="00336872"/>
    <w:rsid w:val="0033785C"/>
    <w:rsid w:val="00337F79"/>
    <w:rsid w:val="00343C4B"/>
    <w:rsid w:val="003479E8"/>
    <w:rsid w:val="00350F04"/>
    <w:rsid w:val="00360E25"/>
    <w:rsid w:val="003622A9"/>
    <w:rsid w:val="003627FB"/>
    <w:rsid w:val="003631E5"/>
    <w:rsid w:val="003643D1"/>
    <w:rsid w:val="00364B6A"/>
    <w:rsid w:val="00365AF1"/>
    <w:rsid w:val="00366994"/>
    <w:rsid w:val="0037098A"/>
    <w:rsid w:val="003734EE"/>
    <w:rsid w:val="003751DB"/>
    <w:rsid w:val="003761E9"/>
    <w:rsid w:val="00380C46"/>
    <w:rsid w:val="0038173A"/>
    <w:rsid w:val="00381A09"/>
    <w:rsid w:val="0038512E"/>
    <w:rsid w:val="00386033"/>
    <w:rsid w:val="00392C0B"/>
    <w:rsid w:val="00393DD9"/>
    <w:rsid w:val="003940A4"/>
    <w:rsid w:val="00395D2F"/>
    <w:rsid w:val="003A2655"/>
    <w:rsid w:val="003B22C6"/>
    <w:rsid w:val="003B32AA"/>
    <w:rsid w:val="003B6174"/>
    <w:rsid w:val="003C0029"/>
    <w:rsid w:val="003C19C2"/>
    <w:rsid w:val="003C1E0A"/>
    <w:rsid w:val="003C3AA4"/>
    <w:rsid w:val="003C4EF8"/>
    <w:rsid w:val="003C52DC"/>
    <w:rsid w:val="003C7523"/>
    <w:rsid w:val="003C7A2D"/>
    <w:rsid w:val="003D0A01"/>
    <w:rsid w:val="003D3963"/>
    <w:rsid w:val="003D3AEE"/>
    <w:rsid w:val="003D558C"/>
    <w:rsid w:val="003E1B8B"/>
    <w:rsid w:val="003E1BA7"/>
    <w:rsid w:val="003E55DE"/>
    <w:rsid w:val="003E6C4E"/>
    <w:rsid w:val="003E706F"/>
    <w:rsid w:val="003F28D3"/>
    <w:rsid w:val="003F2E32"/>
    <w:rsid w:val="003F749D"/>
    <w:rsid w:val="003F76E1"/>
    <w:rsid w:val="003F7811"/>
    <w:rsid w:val="00401AB4"/>
    <w:rsid w:val="0040227D"/>
    <w:rsid w:val="00404055"/>
    <w:rsid w:val="004054AC"/>
    <w:rsid w:val="00410E74"/>
    <w:rsid w:val="00411130"/>
    <w:rsid w:val="00411A86"/>
    <w:rsid w:val="004127D6"/>
    <w:rsid w:val="00412C46"/>
    <w:rsid w:val="00412FA0"/>
    <w:rsid w:val="00413E8F"/>
    <w:rsid w:val="00415A0F"/>
    <w:rsid w:val="004207A1"/>
    <w:rsid w:val="00420E07"/>
    <w:rsid w:val="0042187F"/>
    <w:rsid w:val="00424145"/>
    <w:rsid w:val="00424C2F"/>
    <w:rsid w:val="004303F6"/>
    <w:rsid w:val="0043469D"/>
    <w:rsid w:val="004356DE"/>
    <w:rsid w:val="00437985"/>
    <w:rsid w:val="00440986"/>
    <w:rsid w:val="00440DA7"/>
    <w:rsid w:val="00442D84"/>
    <w:rsid w:val="00444FCC"/>
    <w:rsid w:val="0044548E"/>
    <w:rsid w:val="00445684"/>
    <w:rsid w:val="00445704"/>
    <w:rsid w:val="00447D47"/>
    <w:rsid w:val="00450852"/>
    <w:rsid w:val="00453D48"/>
    <w:rsid w:val="00453E6F"/>
    <w:rsid w:val="00454BA6"/>
    <w:rsid w:val="00457071"/>
    <w:rsid w:val="00461E72"/>
    <w:rsid w:val="00465230"/>
    <w:rsid w:val="00467AEF"/>
    <w:rsid w:val="00467B03"/>
    <w:rsid w:val="00474921"/>
    <w:rsid w:val="00480D9F"/>
    <w:rsid w:val="00482034"/>
    <w:rsid w:val="00487E6A"/>
    <w:rsid w:val="0049086C"/>
    <w:rsid w:val="00492286"/>
    <w:rsid w:val="00492C48"/>
    <w:rsid w:val="00493914"/>
    <w:rsid w:val="00495768"/>
    <w:rsid w:val="0049731C"/>
    <w:rsid w:val="004A1D70"/>
    <w:rsid w:val="004A4CA1"/>
    <w:rsid w:val="004A53E5"/>
    <w:rsid w:val="004A6CA0"/>
    <w:rsid w:val="004A7540"/>
    <w:rsid w:val="004B31A8"/>
    <w:rsid w:val="004B5519"/>
    <w:rsid w:val="004B5B76"/>
    <w:rsid w:val="004B6B6B"/>
    <w:rsid w:val="004B756D"/>
    <w:rsid w:val="004C301F"/>
    <w:rsid w:val="004C7B36"/>
    <w:rsid w:val="004D222E"/>
    <w:rsid w:val="004D6B94"/>
    <w:rsid w:val="004E0F21"/>
    <w:rsid w:val="004E27AC"/>
    <w:rsid w:val="004E399D"/>
    <w:rsid w:val="004E4939"/>
    <w:rsid w:val="004E4BEF"/>
    <w:rsid w:val="004E6F28"/>
    <w:rsid w:val="004F40BE"/>
    <w:rsid w:val="004F43AF"/>
    <w:rsid w:val="004F4A06"/>
    <w:rsid w:val="004F4B9F"/>
    <w:rsid w:val="004F4E79"/>
    <w:rsid w:val="004F5BFC"/>
    <w:rsid w:val="004F648C"/>
    <w:rsid w:val="004F7BEC"/>
    <w:rsid w:val="004F7D78"/>
    <w:rsid w:val="00500D71"/>
    <w:rsid w:val="0050633F"/>
    <w:rsid w:val="00511C35"/>
    <w:rsid w:val="0051226C"/>
    <w:rsid w:val="00513B4B"/>
    <w:rsid w:val="0051771A"/>
    <w:rsid w:val="00522C7A"/>
    <w:rsid w:val="00523E83"/>
    <w:rsid w:val="00524762"/>
    <w:rsid w:val="005268B1"/>
    <w:rsid w:val="00526E9D"/>
    <w:rsid w:val="00527195"/>
    <w:rsid w:val="005273A4"/>
    <w:rsid w:val="0053124B"/>
    <w:rsid w:val="00533EDA"/>
    <w:rsid w:val="00533EDE"/>
    <w:rsid w:val="00534058"/>
    <w:rsid w:val="00534485"/>
    <w:rsid w:val="00534E85"/>
    <w:rsid w:val="0053673B"/>
    <w:rsid w:val="0054149D"/>
    <w:rsid w:val="00541BF8"/>
    <w:rsid w:val="0054484D"/>
    <w:rsid w:val="005453CA"/>
    <w:rsid w:val="00547033"/>
    <w:rsid w:val="005519BC"/>
    <w:rsid w:val="00555456"/>
    <w:rsid w:val="005559BC"/>
    <w:rsid w:val="00561444"/>
    <w:rsid w:val="00564DB5"/>
    <w:rsid w:val="0057380A"/>
    <w:rsid w:val="00574B69"/>
    <w:rsid w:val="0057652E"/>
    <w:rsid w:val="00577073"/>
    <w:rsid w:val="00581A45"/>
    <w:rsid w:val="00581C5F"/>
    <w:rsid w:val="00586D4B"/>
    <w:rsid w:val="00590DFC"/>
    <w:rsid w:val="0059209D"/>
    <w:rsid w:val="00595B20"/>
    <w:rsid w:val="0059761F"/>
    <w:rsid w:val="005A2A5C"/>
    <w:rsid w:val="005A36D1"/>
    <w:rsid w:val="005A5CC9"/>
    <w:rsid w:val="005A63A9"/>
    <w:rsid w:val="005A6547"/>
    <w:rsid w:val="005A6C30"/>
    <w:rsid w:val="005A6F46"/>
    <w:rsid w:val="005B1EA3"/>
    <w:rsid w:val="005B3219"/>
    <w:rsid w:val="005B6FB6"/>
    <w:rsid w:val="005B7014"/>
    <w:rsid w:val="005C0D61"/>
    <w:rsid w:val="005C1D17"/>
    <w:rsid w:val="005C1ED3"/>
    <w:rsid w:val="005C785E"/>
    <w:rsid w:val="005D0BF4"/>
    <w:rsid w:val="005D281E"/>
    <w:rsid w:val="005D5AC9"/>
    <w:rsid w:val="005D6275"/>
    <w:rsid w:val="005D6E5B"/>
    <w:rsid w:val="005E071B"/>
    <w:rsid w:val="005E1BA1"/>
    <w:rsid w:val="005E5F54"/>
    <w:rsid w:val="005F092D"/>
    <w:rsid w:val="005F10A6"/>
    <w:rsid w:val="005F1CD6"/>
    <w:rsid w:val="005F41D5"/>
    <w:rsid w:val="00600B81"/>
    <w:rsid w:val="00602056"/>
    <w:rsid w:val="006051BA"/>
    <w:rsid w:val="00605367"/>
    <w:rsid w:val="00611A9C"/>
    <w:rsid w:val="00612B73"/>
    <w:rsid w:val="0061310C"/>
    <w:rsid w:val="0061449B"/>
    <w:rsid w:val="006272B6"/>
    <w:rsid w:val="00630F0F"/>
    <w:rsid w:val="00630F27"/>
    <w:rsid w:val="00631CF9"/>
    <w:rsid w:val="00633BC1"/>
    <w:rsid w:val="0063565C"/>
    <w:rsid w:val="00636D65"/>
    <w:rsid w:val="00637D4D"/>
    <w:rsid w:val="00643048"/>
    <w:rsid w:val="0064304C"/>
    <w:rsid w:val="006436E8"/>
    <w:rsid w:val="0064427B"/>
    <w:rsid w:val="006447D5"/>
    <w:rsid w:val="0064554C"/>
    <w:rsid w:val="006479CE"/>
    <w:rsid w:val="00652499"/>
    <w:rsid w:val="00652E07"/>
    <w:rsid w:val="0065431D"/>
    <w:rsid w:val="0065553A"/>
    <w:rsid w:val="0065684A"/>
    <w:rsid w:val="00656A72"/>
    <w:rsid w:val="00662203"/>
    <w:rsid w:val="00662366"/>
    <w:rsid w:val="006639C1"/>
    <w:rsid w:val="006651B3"/>
    <w:rsid w:val="006660DC"/>
    <w:rsid w:val="006670AA"/>
    <w:rsid w:val="006676D8"/>
    <w:rsid w:val="0066798E"/>
    <w:rsid w:val="0067051A"/>
    <w:rsid w:val="00670E51"/>
    <w:rsid w:val="0067180D"/>
    <w:rsid w:val="0067272E"/>
    <w:rsid w:val="00673B26"/>
    <w:rsid w:val="0067698B"/>
    <w:rsid w:val="00677B16"/>
    <w:rsid w:val="00683495"/>
    <w:rsid w:val="00683692"/>
    <w:rsid w:val="006861D7"/>
    <w:rsid w:val="0068696A"/>
    <w:rsid w:val="00687E8C"/>
    <w:rsid w:val="006964D9"/>
    <w:rsid w:val="006A2171"/>
    <w:rsid w:val="006A373F"/>
    <w:rsid w:val="006B000A"/>
    <w:rsid w:val="006B038C"/>
    <w:rsid w:val="006B17F7"/>
    <w:rsid w:val="006B236A"/>
    <w:rsid w:val="006B396B"/>
    <w:rsid w:val="006B3FDE"/>
    <w:rsid w:val="006B46B3"/>
    <w:rsid w:val="006B4DDC"/>
    <w:rsid w:val="006B53D9"/>
    <w:rsid w:val="006B58E1"/>
    <w:rsid w:val="006B6A91"/>
    <w:rsid w:val="006C0E70"/>
    <w:rsid w:val="006C2958"/>
    <w:rsid w:val="006C38A1"/>
    <w:rsid w:val="006C40FE"/>
    <w:rsid w:val="006C5BBE"/>
    <w:rsid w:val="006D44E2"/>
    <w:rsid w:val="006D4951"/>
    <w:rsid w:val="006D4CDB"/>
    <w:rsid w:val="006E2422"/>
    <w:rsid w:val="006E67EF"/>
    <w:rsid w:val="006E7861"/>
    <w:rsid w:val="006F242F"/>
    <w:rsid w:val="006F283B"/>
    <w:rsid w:val="006F6E4B"/>
    <w:rsid w:val="006F757D"/>
    <w:rsid w:val="00707A13"/>
    <w:rsid w:val="00711E08"/>
    <w:rsid w:val="00712E10"/>
    <w:rsid w:val="007138C7"/>
    <w:rsid w:val="007143A1"/>
    <w:rsid w:val="00715F66"/>
    <w:rsid w:val="00720FFF"/>
    <w:rsid w:val="00730E46"/>
    <w:rsid w:val="0073295A"/>
    <w:rsid w:val="007341B1"/>
    <w:rsid w:val="00736B1F"/>
    <w:rsid w:val="00737FE6"/>
    <w:rsid w:val="00746BA3"/>
    <w:rsid w:val="00747388"/>
    <w:rsid w:val="0074772B"/>
    <w:rsid w:val="00747775"/>
    <w:rsid w:val="0075185F"/>
    <w:rsid w:val="00751CB1"/>
    <w:rsid w:val="00755505"/>
    <w:rsid w:val="0076155E"/>
    <w:rsid w:val="007630CE"/>
    <w:rsid w:val="007631C6"/>
    <w:rsid w:val="00767508"/>
    <w:rsid w:val="00771679"/>
    <w:rsid w:val="007737E3"/>
    <w:rsid w:val="00775650"/>
    <w:rsid w:val="00776E20"/>
    <w:rsid w:val="007800FA"/>
    <w:rsid w:val="007806B7"/>
    <w:rsid w:val="0078128F"/>
    <w:rsid w:val="00781E9F"/>
    <w:rsid w:val="0078763D"/>
    <w:rsid w:val="00792E96"/>
    <w:rsid w:val="0079360D"/>
    <w:rsid w:val="00793629"/>
    <w:rsid w:val="007940D0"/>
    <w:rsid w:val="007944B8"/>
    <w:rsid w:val="007953A8"/>
    <w:rsid w:val="00796DC9"/>
    <w:rsid w:val="007A21D8"/>
    <w:rsid w:val="007A388A"/>
    <w:rsid w:val="007A3934"/>
    <w:rsid w:val="007A6B63"/>
    <w:rsid w:val="007A6E45"/>
    <w:rsid w:val="007B1085"/>
    <w:rsid w:val="007B24D7"/>
    <w:rsid w:val="007B39BB"/>
    <w:rsid w:val="007B60AF"/>
    <w:rsid w:val="007C13C3"/>
    <w:rsid w:val="007C416E"/>
    <w:rsid w:val="007D2241"/>
    <w:rsid w:val="007D36B4"/>
    <w:rsid w:val="007D4C56"/>
    <w:rsid w:val="007D4EEE"/>
    <w:rsid w:val="007D69B7"/>
    <w:rsid w:val="007E0D53"/>
    <w:rsid w:val="007E170F"/>
    <w:rsid w:val="007E35A8"/>
    <w:rsid w:val="007E454C"/>
    <w:rsid w:val="007E5B56"/>
    <w:rsid w:val="007E5C6F"/>
    <w:rsid w:val="007E6F49"/>
    <w:rsid w:val="007E7DF9"/>
    <w:rsid w:val="007F1F08"/>
    <w:rsid w:val="007F3AD3"/>
    <w:rsid w:val="007F4600"/>
    <w:rsid w:val="007F736B"/>
    <w:rsid w:val="007F7E5D"/>
    <w:rsid w:val="00804847"/>
    <w:rsid w:val="00805D7F"/>
    <w:rsid w:val="0081542F"/>
    <w:rsid w:val="00815F8F"/>
    <w:rsid w:val="00816151"/>
    <w:rsid w:val="0081737B"/>
    <w:rsid w:val="00823E50"/>
    <w:rsid w:val="0082565A"/>
    <w:rsid w:val="008258C4"/>
    <w:rsid w:val="00827943"/>
    <w:rsid w:val="0083092E"/>
    <w:rsid w:val="00831E5A"/>
    <w:rsid w:val="00834FA7"/>
    <w:rsid w:val="008351C2"/>
    <w:rsid w:val="00836214"/>
    <w:rsid w:val="008375BA"/>
    <w:rsid w:val="008410AE"/>
    <w:rsid w:val="008411C7"/>
    <w:rsid w:val="0084248B"/>
    <w:rsid w:val="00842797"/>
    <w:rsid w:val="0084546E"/>
    <w:rsid w:val="00846C60"/>
    <w:rsid w:val="0085134A"/>
    <w:rsid w:val="008520E6"/>
    <w:rsid w:val="008531CF"/>
    <w:rsid w:val="00853E10"/>
    <w:rsid w:val="008544DC"/>
    <w:rsid w:val="00856944"/>
    <w:rsid w:val="00870F7B"/>
    <w:rsid w:val="00877DCB"/>
    <w:rsid w:val="00881404"/>
    <w:rsid w:val="00882F4E"/>
    <w:rsid w:val="008836B7"/>
    <w:rsid w:val="00883CEB"/>
    <w:rsid w:val="00884B2A"/>
    <w:rsid w:val="00885E81"/>
    <w:rsid w:val="00887D7C"/>
    <w:rsid w:val="00887E4C"/>
    <w:rsid w:val="00891952"/>
    <w:rsid w:val="00891959"/>
    <w:rsid w:val="00892C76"/>
    <w:rsid w:val="00893D34"/>
    <w:rsid w:val="008947CB"/>
    <w:rsid w:val="00894842"/>
    <w:rsid w:val="0089487B"/>
    <w:rsid w:val="0089625B"/>
    <w:rsid w:val="008962DE"/>
    <w:rsid w:val="008976E0"/>
    <w:rsid w:val="008A0B3C"/>
    <w:rsid w:val="008A17F8"/>
    <w:rsid w:val="008A4BA9"/>
    <w:rsid w:val="008A57E8"/>
    <w:rsid w:val="008A584C"/>
    <w:rsid w:val="008A61FD"/>
    <w:rsid w:val="008A769D"/>
    <w:rsid w:val="008A77C3"/>
    <w:rsid w:val="008A7B5A"/>
    <w:rsid w:val="008A7F04"/>
    <w:rsid w:val="008B1462"/>
    <w:rsid w:val="008B4A3B"/>
    <w:rsid w:val="008C045A"/>
    <w:rsid w:val="008C062F"/>
    <w:rsid w:val="008C1195"/>
    <w:rsid w:val="008C2626"/>
    <w:rsid w:val="008C3460"/>
    <w:rsid w:val="008C3491"/>
    <w:rsid w:val="008C6419"/>
    <w:rsid w:val="008D09BD"/>
    <w:rsid w:val="008D1804"/>
    <w:rsid w:val="008D1B96"/>
    <w:rsid w:val="008D2056"/>
    <w:rsid w:val="008D2C23"/>
    <w:rsid w:val="008D41D9"/>
    <w:rsid w:val="008D59D6"/>
    <w:rsid w:val="008D6238"/>
    <w:rsid w:val="008D64DE"/>
    <w:rsid w:val="008D71E2"/>
    <w:rsid w:val="008E0299"/>
    <w:rsid w:val="008E0E6B"/>
    <w:rsid w:val="008E2F98"/>
    <w:rsid w:val="008E5D06"/>
    <w:rsid w:val="008E6C4B"/>
    <w:rsid w:val="008F083F"/>
    <w:rsid w:val="008F1182"/>
    <w:rsid w:val="008F1E25"/>
    <w:rsid w:val="008F2B0E"/>
    <w:rsid w:val="008F2CA3"/>
    <w:rsid w:val="009002D7"/>
    <w:rsid w:val="0090198D"/>
    <w:rsid w:val="009100F3"/>
    <w:rsid w:val="0091251D"/>
    <w:rsid w:val="00912DE3"/>
    <w:rsid w:val="00916792"/>
    <w:rsid w:val="00917104"/>
    <w:rsid w:val="009178C1"/>
    <w:rsid w:val="00923003"/>
    <w:rsid w:val="0092390D"/>
    <w:rsid w:val="00925673"/>
    <w:rsid w:val="00926723"/>
    <w:rsid w:val="00926EB1"/>
    <w:rsid w:val="00927022"/>
    <w:rsid w:val="009307A7"/>
    <w:rsid w:val="00930A61"/>
    <w:rsid w:val="00930DED"/>
    <w:rsid w:val="00935F4C"/>
    <w:rsid w:val="00935F63"/>
    <w:rsid w:val="00936719"/>
    <w:rsid w:val="00937038"/>
    <w:rsid w:val="009378EE"/>
    <w:rsid w:val="009409BA"/>
    <w:rsid w:val="0094139B"/>
    <w:rsid w:val="00941EB9"/>
    <w:rsid w:val="009436F8"/>
    <w:rsid w:val="0094486C"/>
    <w:rsid w:val="009472B3"/>
    <w:rsid w:val="009539D4"/>
    <w:rsid w:val="00953BEB"/>
    <w:rsid w:val="00960097"/>
    <w:rsid w:val="00961D26"/>
    <w:rsid w:val="009620CE"/>
    <w:rsid w:val="009622C6"/>
    <w:rsid w:val="009626CF"/>
    <w:rsid w:val="00963727"/>
    <w:rsid w:val="00964622"/>
    <w:rsid w:val="00964627"/>
    <w:rsid w:val="0096512C"/>
    <w:rsid w:val="00966035"/>
    <w:rsid w:val="0096686B"/>
    <w:rsid w:val="00967C8E"/>
    <w:rsid w:val="00970D3A"/>
    <w:rsid w:val="00971CDB"/>
    <w:rsid w:val="00973C38"/>
    <w:rsid w:val="00974DED"/>
    <w:rsid w:val="00980F45"/>
    <w:rsid w:val="009838AC"/>
    <w:rsid w:val="00985A87"/>
    <w:rsid w:val="00987448"/>
    <w:rsid w:val="0099218D"/>
    <w:rsid w:val="00992DC2"/>
    <w:rsid w:val="00997686"/>
    <w:rsid w:val="009A31D1"/>
    <w:rsid w:val="009A41D7"/>
    <w:rsid w:val="009A4784"/>
    <w:rsid w:val="009A5968"/>
    <w:rsid w:val="009A6396"/>
    <w:rsid w:val="009A74D4"/>
    <w:rsid w:val="009A7877"/>
    <w:rsid w:val="009B0C39"/>
    <w:rsid w:val="009B1A0E"/>
    <w:rsid w:val="009B2273"/>
    <w:rsid w:val="009B3050"/>
    <w:rsid w:val="009B348E"/>
    <w:rsid w:val="009B48AD"/>
    <w:rsid w:val="009B6D83"/>
    <w:rsid w:val="009C36D5"/>
    <w:rsid w:val="009C4230"/>
    <w:rsid w:val="009C4807"/>
    <w:rsid w:val="009D0F33"/>
    <w:rsid w:val="009D1264"/>
    <w:rsid w:val="009D3E20"/>
    <w:rsid w:val="009D7170"/>
    <w:rsid w:val="009E24B0"/>
    <w:rsid w:val="009E454B"/>
    <w:rsid w:val="009E6D54"/>
    <w:rsid w:val="009F3216"/>
    <w:rsid w:val="009F49A6"/>
    <w:rsid w:val="009F522C"/>
    <w:rsid w:val="009F5DD9"/>
    <w:rsid w:val="009F6CC6"/>
    <w:rsid w:val="00A0584B"/>
    <w:rsid w:val="00A102FA"/>
    <w:rsid w:val="00A108F0"/>
    <w:rsid w:val="00A11F1E"/>
    <w:rsid w:val="00A13D95"/>
    <w:rsid w:val="00A1544E"/>
    <w:rsid w:val="00A1718E"/>
    <w:rsid w:val="00A24AAB"/>
    <w:rsid w:val="00A2531D"/>
    <w:rsid w:val="00A255C3"/>
    <w:rsid w:val="00A26041"/>
    <w:rsid w:val="00A2679A"/>
    <w:rsid w:val="00A30BCC"/>
    <w:rsid w:val="00A310FE"/>
    <w:rsid w:val="00A320B8"/>
    <w:rsid w:val="00A32F68"/>
    <w:rsid w:val="00A33722"/>
    <w:rsid w:val="00A35ACA"/>
    <w:rsid w:val="00A40C38"/>
    <w:rsid w:val="00A42AEB"/>
    <w:rsid w:val="00A43D0B"/>
    <w:rsid w:val="00A4452F"/>
    <w:rsid w:val="00A44DAE"/>
    <w:rsid w:val="00A456CB"/>
    <w:rsid w:val="00A46E2E"/>
    <w:rsid w:val="00A50EAD"/>
    <w:rsid w:val="00A51415"/>
    <w:rsid w:val="00A5321E"/>
    <w:rsid w:val="00A5497F"/>
    <w:rsid w:val="00A570E9"/>
    <w:rsid w:val="00A57339"/>
    <w:rsid w:val="00A57F95"/>
    <w:rsid w:val="00A6147C"/>
    <w:rsid w:val="00A65B56"/>
    <w:rsid w:val="00A663B9"/>
    <w:rsid w:val="00A678C7"/>
    <w:rsid w:val="00A70170"/>
    <w:rsid w:val="00A7141C"/>
    <w:rsid w:val="00A72B82"/>
    <w:rsid w:val="00A73C36"/>
    <w:rsid w:val="00A74622"/>
    <w:rsid w:val="00A75668"/>
    <w:rsid w:val="00A76CE5"/>
    <w:rsid w:val="00A80F92"/>
    <w:rsid w:val="00A81687"/>
    <w:rsid w:val="00A83F0B"/>
    <w:rsid w:val="00A8557A"/>
    <w:rsid w:val="00A86CE3"/>
    <w:rsid w:val="00A919DD"/>
    <w:rsid w:val="00A94048"/>
    <w:rsid w:val="00AA17D5"/>
    <w:rsid w:val="00AA394E"/>
    <w:rsid w:val="00AA489C"/>
    <w:rsid w:val="00AB1998"/>
    <w:rsid w:val="00AB3156"/>
    <w:rsid w:val="00AB37C1"/>
    <w:rsid w:val="00AB481E"/>
    <w:rsid w:val="00AB5B75"/>
    <w:rsid w:val="00AB7C6D"/>
    <w:rsid w:val="00AC2F2D"/>
    <w:rsid w:val="00AC3273"/>
    <w:rsid w:val="00AC6372"/>
    <w:rsid w:val="00AD086A"/>
    <w:rsid w:val="00AD1102"/>
    <w:rsid w:val="00AD1F38"/>
    <w:rsid w:val="00AD30C0"/>
    <w:rsid w:val="00AE14A4"/>
    <w:rsid w:val="00AE20AD"/>
    <w:rsid w:val="00AE2C98"/>
    <w:rsid w:val="00AE2D50"/>
    <w:rsid w:val="00AE7306"/>
    <w:rsid w:val="00AF0C7A"/>
    <w:rsid w:val="00AF1AB4"/>
    <w:rsid w:val="00AF201F"/>
    <w:rsid w:val="00AF2238"/>
    <w:rsid w:val="00AF6C46"/>
    <w:rsid w:val="00B002CF"/>
    <w:rsid w:val="00B05C1E"/>
    <w:rsid w:val="00B05D7A"/>
    <w:rsid w:val="00B06AFB"/>
    <w:rsid w:val="00B128D7"/>
    <w:rsid w:val="00B1405B"/>
    <w:rsid w:val="00B1456D"/>
    <w:rsid w:val="00B253C5"/>
    <w:rsid w:val="00B27BF9"/>
    <w:rsid w:val="00B30383"/>
    <w:rsid w:val="00B308AE"/>
    <w:rsid w:val="00B3161E"/>
    <w:rsid w:val="00B31F1B"/>
    <w:rsid w:val="00B32F09"/>
    <w:rsid w:val="00B34267"/>
    <w:rsid w:val="00B342A2"/>
    <w:rsid w:val="00B34614"/>
    <w:rsid w:val="00B34901"/>
    <w:rsid w:val="00B351B9"/>
    <w:rsid w:val="00B362C8"/>
    <w:rsid w:val="00B364FC"/>
    <w:rsid w:val="00B40366"/>
    <w:rsid w:val="00B41680"/>
    <w:rsid w:val="00B43985"/>
    <w:rsid w:val="00B43EB2"/>
    <w:rsid w:val="00B444EF"/>
    <w:rsid w:val="00B455BE"/>
    <w:rsid w:val="00B47DBF"/>
    <w:rsid w:val="00B50976"/>
    <w:rsid w:val="00B509DD"/>
    <w:rsid w:val="00B5333E"/>
    <w:rsid w:val="00B53EA0"/>
    <w:rsid w:val="00B54067"/>
    <w:rsid w:val="00B54823"/>
    <w:rsid w:val="00B54913"/>
    <w:rsid w:val="00B5566B"/>
    <w:rsid w:val="00B55B1D"/>
    <w:rsid w:val="00B5639C"/>
    <w:rsid w:val="00B56472"/>
    <w:rsid w:val="00B60AC2"/>
    <w:rsid w:val="00B6140B"/>
    <w:rsid w:val="00B62A7F"/>
    <w:rsid w:val="00B646E7"/>
    <w:rsid w:val="00B6494E"/>
    <w:rsid w:val="00B66197"/>
    <w:rsid w:val="00B6680D"/>
    <w:rsid w:val="00B66E0E"/>
    <w:rsid w:val="00B67B5F"/>
    <w:rsid w:val="00B81A41"/>
    <w:rsid w:val="00B84148"/>
    <w:rsid w:val="00B8483B"/>
    <w:rsid w:val="00B863A2"/>
    <w:rsid w:val="00B86876"/>
    <w:rsid w:val="00B87AF2"/>
    <w:rsid w:val="00B906A9"/>
    <w:rsid w:val="00B93C9C"/>
    <w:rsid w:val="00B949EA"/>
    <w:rsid w:val="00B94FE9"/>
    <w:rsid w:val="00B97A45"/>
    <w:rsid w:val="00B97B61"/>
    <w:rsid w:val="00BA318A"/>
    <w:rsid w:val="00BA31D1"/>
    <w:rsid w:val="00BA4FBF"/>
    <w:rsid w:val="00BA5820"/>
    <w:rsid w:val="00BA6965"/>
    <w:rsid w:val="00BB60D9"/>
    <w:rsid w:val="00BB6535"/>
    <w:rsid w:val="00BB7AEE"/>
    <w:rsid w:val="00BC0D3A"/>
    <w:rsid w:val="00BC3D0F"/>
    <w:rsid w:val="00BC6B31"/>
    <w:rsid w:val="00BD065A"/>
    <w:rsid w:val="00BD1F2C"/>
    <w:rsid w:val="00BD3358"/>
    <w:rsid w:val="00BD3D20"/>
    <w:rsid w:val="00BD4DA0"/>
    <w:rsid w:val="00BD7AE2"/>
    <w:rsid w:val="00BE16B3"/>
    <w:rsid w:val="00BE2F8F"/>
    <w:rsid w:val="00BE3240"/>
    <w:rsid w:val="00BE3E03"/>
    <w:rsid w:val="00BE48D8"/>
    <w:rsid w:val="00BE6A42"/>
    <w:rsid w:val="00BE6B85"/>
    <w:rsid w:val="00BE794F"/>
    <w:rsid w:val="00BF0A6C"/>
    <w:rsid w:val="00BF0B09"/>
    <w:rsid w:val="00BF20E1"/>
    <w:rsid w:val="00BF2875"/>
    <w:rsid w:val="00BF2CDD"/>
    <w:rsid w:val="00BF4189"/>
    <w:rsid w:val="00C0025E"/>
    <w:rsid w:val="00C007D8"/>
    <w:rsid w:val="00C04E36"/>
    <w:rsid w:val="00C070C0"/>
    <w:rsid w:val="00C13983"/>
    <w:rsid w:val="00C22E7B"/>
    <w:rsid w:val="00C2398C"/>
    <w:rsid w:val="00C24677"/>
    <w:rsid w:val="00C25047"/>
    <w:rsid w:val="00C277CE"/>
    <w:rsid w:val="00C3135D"/>
    <w:rsid w:val="00C31AB1"/>
    <w:rsid w:val="00C31C7E"/>
    <w:rsid w:val="00C31E4F"/>
    <w:rsid w:val="00C32A36"/>
    <w:rsid w:val="00C33C55"/>
    <w:rsid w:val="00C35A78"/>
    <w:rsid w:val="00C40764"/>
    <w:rsid w:val="00C43934"/>
    <w:rsid w:val="00C43A1A"/>
    <w:rsid w:val="00C475EF"/>
    <w:rsid w:val="00C54052"/>
    <w:rsid w:val="00C57F12"/>
    <w:rsid w:val="00C602A6"/>
    <w:rsid w:val="00C62F6F"/>
    <w:rsid w:val="00C6568E"/>
    <w:rsid w:val="00C6785F"/>
    <w:rsid w:val="00C67A24"/>
    <w:rsid w:val="00C70425"/>
    <w:rsid w:val="00C7089B"/>
    <w:rsid w:val="00C70E5C"/>
    <w:rsid w:val="00C70EC8"/>
    <w:rsid w:val="00C72BBA"/>
    <w:rsid w:val="00C72CF8"/>
    <w:rsid w:val="00C76B16"/>
    <w:rsid w:val="00C7787D"/>
    <w:rsid w:val="00C80ABF"/>
    <w:rsid w:val="00C80F70"/>
    <w:rsid w:val="00C82482"/>
    <w:rsid w:val="00C83F7F"/>
    <w:rsid w:val="00C9162D"/>
    <w:rsid w:val="00C92010"/>
    <w:rsid w:val="00C95BC8"/>
    <w:rsid w:val="00CA3E6E"/>
    <w:rsid w:val="00CA5E38"/>
    <w:rsid w:val="00CA69D7"/>
    <w:rsid w:val="00CA6BB8"/>
    <w:rsid w:val="00CB2856"/>
    <w:rsid w:val="00CB38E8"/>
    <w:rsid w:val="00CB58D2"/>
    <w:rsid w:val="00CB6893"/>
    <w:rsid w:val="00CC0292"/>
    <w:rsid w:val="00CC1B40"/>
    <w:rsid w:val="00CC24BF"/>
    <w:rsid w:val="00CC2F1B"/>
    <w:rsid w:val="00CC4305"/>
    <w:rsid w:val="00CC4336"/>
    <w:rsid w:val="00CC7D8A"/>
    <w:rsid w:val="00CD49A2"/>
    <w:rsid w:val="00CD4AC2"/>
    <w:rsid w:val="00CD5D6A"/>
    <w:rsid w:val="00CD68B2"/>
    <w:rsid w:val="00CE1E36"/>
    <w:rsid w:val="00CE2835"/>
    <w:rsid w:val="00CE31B0"/>
    <w:rsid w:val="00CE65FF"/>
    <w:rsid w:val="00CE75E8"/>
    <w:rsid w:val="00CF1494"/>
    <w:rsid w:val="00CF2402"/>
    <w:rsid w:val="00CF4836"/>
    <w:rsid w:val="00CF698D"/>
    <w:rsid w:val="00D01BF9"/>
    <w:rsid w:val="00D03413"/>
    <w:rsid w:val="00D05B26"/>
    <w:rsid w:val="00D113C3"/>
    <w:rsid w:val="00D119DF"/>
    <w:rsid w:val="00D12AB8"/>
    <w:rsid w:val="00D1498E"/>
    <w:rsid w:val="00D2210A"/>
    <w:rsid w:val="00D31B05"/>
    <w:rsid w:val="00D31B54"/>
    <w:rsid w:val="00D341F2"/>
    <w:rsid w:val="00D36C61"/>
    <w:rsid w:val="00D42970"/>
    <w:rsid w:val="00D43AED"/>
    <w:rsid w:val="00D440DA"/>
    <w:rsid w:val="00D46ABA"/>
    <w:rsid w:val="00D5077A"/>
    <w:rsid w:val="00D51595"/>
    <w:rsid w:val="00D54F1D"/>
    <w:rsid w:val="00D60177"/>
    <w:rsid w:val="00D60222"/>
    <w:rsid w:val="00D604C6"/>
    <w:rsid w:val="00D61647"/>
    <w:rsid w:val="00D64AC5"/>
    <w:rsid w:val="00D666B2"/>
    <w:rsid w:val="00D669D3"/>
    <w:rsid w:val="00D74C2C"/>
    <w:rsid w:val="00D7544B"/>
    <w:rsid w:val="00D76BA3"/>
    <w:rsid w:val="00D824E5"/>
    <w:rsid w:val="00D842CA"/>
    <w:rsid w:val="00D85529"/>
    <w:rsid w:val="00D8637B"/>
    <w:rsid w:val="00D8753A"/>
    <w:rsid w:val="00D92560"/>
    <w:rsid w:val="00D92F21"/>
    <w:rsid w:val="00D95960"/>
    <w:rsid w:val="00D9600E"/>
    <w:rsid w:val="00D96B8F"/>
    <w:rsid w:val="00D96F1C"/>
    <w:rsid w:val="00DA1A1C"/>
    <w:rsid w:val="00DA1F04"/>
    <w:rsid w:val="00DA2B07"/>
    <w:rsid w:val="00DA2D25"/>
    <w:rsid w:val="00DA5FFC"/>
    <w:rsid w:val="00DA6403"/>
    <w:rsid w:val="00DA64A0"/>
    <w:rsid w:val="00DA73D0"/>
    <w:rsid w:val="00DB0A22"/>
    <w:rsid w:val="00DB24DE"/>
    <w:rsid w:val="00DB363E"/>
    <w:rsid w:val="00DB3E61"/>
    <w:rsid w:val="00DC153C"/>
    <w:rsid w:val="00DC353F"/>
    <w:rsid w:val="00DC55F4"/>
    <w:rsid w:val="00DC703D"/>
    <w:rsid w:val="00DC7682"/>
    <w:rsid w:val="00DD0C34"/>
    <w:rsid w:val="00DD22D0"/>
    <w:rsid w:val="00DD261D"/>
    <w:rsid w:val="00DD7D77"/>
    <w:rsid w:val="00DE21E1"/>
    <w:rsid w:val="00DE6A69"/>
    <w:rsid w:val="00DF0866"/>
    <w:rsid w:val="00DF1CA4"/>
    <w:rsid w:val="00DF3548"/>
    <w:rsid w:val="00DF5B18"/>
    <w:rsid w:val="00DF5BD9"/>
    <w:rsid w:val="00DF6D25"/>
    <w:rsid w:val="00E02BE7"/>
    <w:rsid w:val="00E03734"/>
    <w:rsid w:val="00E05F86"/>
    <w:rsid w:val="00E0681E"/>
    <w:rsid w:val="00E10188"/>
    <w:rsid w:val="00E11676"/>
    <w:rsid w:val="00E12F9F"/>
    <w:rsid w:val="00E165C3"/>
    <w:rsid w:val="00E22709"/>
    <w:rsid w:val="00E24DEC"/>
    <w:rsid w:val="00E24E29"/>
    <w:rsid w:val="00E3096A"/>
    <w:rsid w:val="00E3160F"/>
    <w:rsid w:val="00E325F9"/>
    <w:rsid w:val="00E32869"/>
    <w:rsid w:val="00E333D3"/>
    <w:rsid w:val="00E34B56"/>
    <w:rsid w:val="00E34ED0"/>
    <w:rsid w:val="00E418C8"/>
    <w:rsid w:val="00E425C3"/>
    <w:rsid w:val="00E462FC"/>
    <w:rsid w:val="00E47D7E"/>
    <w:rsid w:val="00E503A9"/>
    <w:rsid w:val="00E55894"/>
    <w:rsid w:val="00E604BB"/>
    <w:rsid w:val="00E63A14"/>
    <w:rsid w:val="00E63B52"/>
    <w:rsid w:val="00E669FB"/>
    <w:rsid w:val="00E70208"/>
    <w:rsid w:val="00E73884"/>
    <w:rsid w:val="00E77869"/>
    <w:rsid w:val="00E806D3"/>
    <w:rsid w:val="00E8169E"/>
    <w:rsid w:val="00E820BB"/>
    <w:rsid w:val="00E82680"/>
    <w:rsid w:val="00E84825"/>
    <w:rsid w:val="00E84937"/>
    <w:rsid w:val="00E85BE3"/>
    <w:rsid w:val="00E8622F"/>
    <w:rsid w:val="00E86565"/>
    <w:rsid w:val="00E87121"/>
    <w:rsid w:val="00E87576"/>
    <w:rsid w:val="00E90A14"/>
    <w:rsid w:val="00E90EF7"/>
    <w:rsid w:val="00E93F79"/>
    <w:rsid w:val="00E95A6D"/>
    <w:rsid w:val="00E95D72"/>
    <w:rsid w:val="00E9798E"/>
    <w:rsid w:val="00EA2CDD"/>
    <w:rsid w:val="00EA3D10"/>
    <w:rsid w:val="00EA46D6"/>
    <w:rsid w:val="00EA666F"/>
    <w:rsid w:val="00EB3FB9"/>
    <w:rsid w:val="00EB553D"/>
    <w:rsid w:val="00EB6D7B"/>
    <w:rsid w:val="00EC13EB"/>
    <w:rsid w:val="00EC54DD"/>
    <w:rsid w:val="00EC75FC"/>
    <w:rsid w:val="00ED180B"/>
    <w:rsid w:val="00ED2578"/>
    <w:rsid w:val="00ED540E"/>
    <w:rsid w:val="00ED69B6"/>
    <w:rsid w:val="00EE0B48"/>
    <w:rsid w:val="00EE3697"/>
    <w:rsid w:val="00EE3871"/>
    <w:rsid w:val="00EE4073"/>
    <w:rsid w:val="00EE6BC7"/>
    <w:rsid w:val="00EE79D3"/>
    <w:rsid w:val="00EF138B"/>
    <w:rsid w:val="00EF152F"/>
    <w:rsid w:val="00EF1D6C"/>
    <w:rsid w:val="00EF2304"/>
    <w:rsid w:val="00F01ED2"/>
    <w:rsid w:val="00F02E70"/>
    <w:rsid w:val="00F03D55"/>
    <w:rsid w:val="00F04E86"/>
    <w:rsid w:val="00F04E95"/>
    <w:rsid w:val="00F0577D"/>
    <w:rsid w:val="00F05F33"/>
    <w:rsid w:val="00F06E13"/>
    <w:rsid w:val="00F120F3"/>
    <w:rsid w:val="00F141DB"/>
    <w:rsid w:val="00F14EC2"/>
    <w:rsid w:val="00F14F1D"/>
    <w:rsid w:val="00F152B3"/>
    <w:rsid w:val="00F15664"/>
    <w:rsid w:val="00F20ED0"/>
    <w:rsid w:val="00F225C5"/>
    <w:rsid w:val="00F226C3"/>
    <w:rsid w:val="00F24C04"/>
    <w:rsid w:val="00F354B5"/>
    <w:rsid w:val="00F369CC"/>
    <w:rsid w:val="00F3711D"/>
    <w:rsid w:val="00F4187A"/>
    <w:rsid w:val="00F4378A"/>
    <w:rsid w:val="00F44AD3"/>
    <w:rsid w:val="00F45396"/>
    <w:rsid w:val="00F45DCB"/>
    <w:rsid w:val="00F46770"/>
    <w:rsid w:val="00F467AE"/>
    <w:rsid w:val="00F46E40"/>
    <w:rsid w:val="00F5190F"/>
    <w:rsid w:val="00F52522"/>
    <w:rsid w:val="00F530AD"/>
    <w:rsid w:val="00F53788"/>
    <w:rsid w:val="00F537B9"/>
    <w:rsid w:val="00F545F9"/>
    <w:rsid w:val="00F61F44"/>
    <w:rsid w:val="00F65BCD"/>
    <w:rsid w:val="00F73B4C"/>
    <w:rsid w:val="00F74F29"/>
    <w:rsid w:val="00F77415"/>
    <w:rsid w:val="00F8050E"/>
    <w:rsid w:val="00F8707D"/>
    <w:rsid w:val="00F877EA"/>
    <w:rsid w:val="00F93FD7"/>
    <w:rsid w:val="00F9493A"/>
    <w:rsid w:val="00F94C37"/>
    <w:rsid w:val="00F95950"/>
    <w:rsid w:val="00F96569"/>
    <w:rsid w:val="00FA0D53"/>
    <w:rsid w:val="00FA416E"/>
    <w:rsid w:val="00FA447C"/>
    <w:rsid w:val="00FA7247"/>
    <w:rsid w:val="00FA771E"/>
    <w:rsid w:val="00FB114B"/>
    <w:rsid w:val="00FB1F26"/>
    <w:rsid w:val="00FB2443"/>
    <w:rsid w:val="00FB3AAC"/>
    <w:rsid w:val="00FB5AD5"/>
    <w:rsid w:val="00FC2210"/>
    <w:rsid w:val="00FC4B51"/>
    <w:rsid w:val="00FC6224"/>
    <w:rsid w:val="00FC6EA7"/>
    <w:rsid w:val="00FC7130"/>
    <w:rsid w:val="00FD6B82"/>
    <w:rsid w:val="00FD7CDB"/>
    <w:rsid w:val="00FE0B3F"/>
    <w:rsid w:val="00FE39CE"/>
    <w:rsid w:val="00FE3AF7"/>
    <w:rsid w:val="00FE4747"/>
    <w:rsid w:val="00FE50A8"/>
    <w:rsid w:val="00FE6D4B"/>
    <w:rsid w:val="00FF2020"/>
    <w:rsid w:val="00FF2558"/>
    <w:rsid w:val="00FF2B80"/>
    <w:rsid w:val="00FF3216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7D6DE3EB"/>
  <w15:docId w15:val="{48FFE03A-9648-432E-85AF-A0472FD80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F698D"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CE75E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semiHidden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dvolen">
    <w:name w:val="Predvolené"/>
    <w:uiPriority w:val="99"/>
    <w:rsid w:val="009A787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cs-CZ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E75E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aNormal">
    <w:name w:val="aNormal"/>
    <w:qFormat/>
    <w:rsid w:val="007F7E5D"/>
    <w:pPr>
      <w:spacing w:before="120" w:after="120" w:line="276" w:lineRule="auto"/>
      <w:jc w:val="both"/>
    </w:pPr>
    <w:rPr>
      <w:rFonts w:ascii="Calibri" w:eastAsia="Times New Roman" w:hAnsi="Calibri" w:cs="Times New Roman"/>
      <w:color w:val="000000"/>
      <w:szCs w:val="48"/>
    </w:rPr>
  </w:style>
  <w:style w:type="paragraph" w:styleId="Nzov">
    <w:name w:val="Title"/>
    <w:basedOn w:val="Normlny"/>
    <w:next w:val="Normlny"/>
    <w:link w:val="NzovChar"/>
    <w:uiPriority w:val="10"/>
    <w:qFormat/>
    <w:rsid w:val="00662366"/>
    <w:pPr>
      <w:pBdr>
        <w:bottom w:val="single" w:sz="8" w:space="4" w:color="4E67C8"/>
      </w:pBdr>
      <w:spacing w:after="300" w:line="240" w:lineRule="auto"/>
      <w:contextualSpacing/>
    </w:pPr>
    <w:rPr>
      <w:rFonts w:ascii="Trebuchet MS" w:eastAsia="Times New Roman" w:hAnsi="Trebuchet MS" w:cs="Times New Roman"/>
      <w:color w:val="181D33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62366"/>
    <w:rPr>
      <w:rFonts w:ascii="Trebuchet MS" w:eastAsia="Times New Roman" w:hAnsi="Trebuchet MS" w:cs="Times New Roman"/>
      <w:color w:val="181D33"/>
      <w:spacing w:val="5"/>
      <w:kern w:val="28"/>
      <w:sz w:val="52"/>
      <w:szCs w:val="52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62366"/>
    <w:pPr>
      <w:spacing w:after="0" w:line="240" w:lineRule="auto"/>
    </w:pPr>
    <w:rPr>
      <w:rFonts w:ascii="Trebuchet MS" w:eastAsia="Trebuchet MS" w:hAnsi="Trebuchet MS" w:cs="Times New Roman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62366"/>
    <w:rPr>
      <w:rFonts w:ascii="Trebuchet MS" w:eastAsia="Trebuchet MS" w:hAnsi="Trebuchet MS"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662366"/>
    <w:rPr>
      <w:vertAlign w:val="superscript"/>
    </w:rPr>
  </w:style>
  <w:style w:type="paragraph" w:customStyle="1" w:styleId="predvolen0">
    <w:name w:val="predvolen"/>
    <w:basedOn w:val="Normlny"/>
    <w:rsid w:val="00E02BE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Zvraznenie">
    <w:name w:val="Emphasis"/>
    <w:uiPriority w:val="20"/>
    <w:qFormat/>
    <w:rsid w:val="007E5C6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2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0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60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6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1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3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93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2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12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5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71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5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1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67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68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41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1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6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0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4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7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16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8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6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24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28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8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7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6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87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73CE2-0B35-4ED5-9321-EAE3903B1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3428</Words>
  <Characters>19544</Characters>
  <Application>Microsoft Office Word</Application>
  <DocSecurity>0</DocSecurity>
  <Lines>162</Lines>
  <Paragraphs>45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22927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Chrenková Elena</dc:creator>
  <cp:lastModifiedBy>OM</cp:lastModifiedBy>
  <cp:revision>12</cp:revision>
  <cp:lastPrinted>2017-11-27T07:50:00Z</cp:lastPrinted>
  <dcterms:created xsi:type="dcterms:W3CDTF">2018-09-25T06:36:00Z</dcterms:created>
  <dcterms:modified xsi:type="dcterms:W3CDTF">2020-02-28T07:55:00Z</dcterms:modified>
</cp:coreProperties>
</file>